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3"/>
        <w:gridCol w:w="1042"/>
        <w:gridCol w:w="1011"/>
        <w:gridCol w:w="159"/>
        <w:gridCol w:w="536"/>
        <w:gridCol w:w="1885"/>
        <w:gridCol w:w="2149"/>
        <w:gridCol w:w="736"/>
        <w:gridCol w:w="876"/>
        <w:gridCol w:w="2543"/>
      </w:tblGrid>
      <w:tr w:rsidR="00F67AE8" w:rsidRPr="00F67AE8" w14:paraId="5EF958A0" w14:textId="77777777" w:rsidTr="002D752F">
        <w:tc>
          <w:tcPr>
            <w:tcW w:w="14390" w:type="dxa"/>
            <w:gridSpan w:val="10"/>
            <w:shd w:val="clear" w:color="auto" w:fill="000000"/>
          </w:tcPr>
          <w:p w14:paraId="35E2F5B8" w14:textId="7D631B08" w:rsidR="00F67AE8" w:rsidRPr="00F67AE8" w:rsidRDefault="00635472" w:rsidP="00107AFD">
            <w:pPr>
              <w:jc w:val="center"/>
              <w:rPr>
                <w:color w:val="FFFFFF"/>
              </w:rPr>
            </w:pPr>
            <w:bookmarkStart w:id="0" w:name="_GoBack"/>
            <w:bookmarkEnd w:id="0"/>
            <w:r w:rsidRPr="00F67AE8">
              <w:rPr>
                <w:b/>
                <w:color w:val="FFFFFF"/>
              </w:rPr>
              <w:t xml:space="preserve">WORKFORCE </w:t>
            </w:r>
            <w:r w:rsidR="005172C2">
              <w:rPr>
                <w:b/>
                <w:color w:val="FFFFFF"/>
              </w:rPr>
              <w:t>GRANTS AND CONTRACTS</w:t>
            </w:r>
            <w:r w:rsidR="00392B28">
              <w:rPr>
                <w:b/>
                <w:color w:val="FFFFFF"/>
              </w:rPr>
              <w:t xml:space="preserve"> </w:t>
            </w:r>
            <w:del w:id="1" w:author="Author">
              <w:r w:rsidR="005172C2" w:rsidDel="008E478C">
                <w:rPr>
                  <w:b/>
                  <w:color w:val="FFFFFF"/>
                </w:rPr>
                <w:delText>GRANT/</w:delText>
              </w:r>
            </w:del>
            <w:r w:rsidR="00F67AE8" w:rsidRPr="00F67AE8">
              <w:rPr>
                <w:b/>
                <w:color w:val="FFFFFF"/>
              </w:rPr>
              <w:t>CONTRACT ACTION REQUEST</w:t>
            </w:r>
            <w:r w:rsidR="005172C2">
              <w:rPr>
                <w:b/>
                <w:color w:val="FFFFFF"/>
              </w:rPr>
              <w:t xml:space="preserve"> (</w:t>
            </w:r>
            <w:del w:id="2" w:author="Author">
              <w:r w:rsidR="004320F5" w:rsidDel="008E478C">
                <w:rPr>
                  <w:b/>
                  <w:color w:val="FFFFFF"/>
                </w:rPr>
                <w:delText>GAR/</w:delText>
              </w:r>
            </w:del>
            <w:r w:rsidR="005172C2">
              <w:rPr>
                <w:b/>
                <w:color w:val="FFFFFF"/>
              </w:rPr>
              <w:t>CAR)</w:t>
            </w:r>
            <w:r w:rsidR="00F67AE8" w:rsidRPr="00F67AE8">
              <w:rPr>
                <w:b/>
                <w:color w:val="FFFFFF"/>
              </w:rPr>
              <w:t xml:space="preserve"> FORM</w:t>
            </w:r>
            <w:r w:rsidR="00D97454">
              <w:rPr>
                <w:b/>
                <w:color w:val="FFFFFF"/>
              </w:rPr>
              <w:t xml:space="preserve"> </w:t>
            </w:r>
          </w:p>
        </w:tc>
      </w:tr>
      <w:tr w:rsidR="00B968FE" w:rsidRPr="00F67AE8" w14:paraId="33EBDCE2" w14:textId="77777777" w:rsidTr="002D752F">
        <w:tc>
          <w:tcPr>
            <w:tcW w:w="5506" w:type="dxa"/>
            <w:gridSpan w:val="3"/>
          </w:tcPr>
          <w:p w14:paraId="1EC9E897" w14:textId="2D8603A1" w:rsidR="00F67AE8" w:rsidRPr="00F67AE8" w:rsidRDefault="00140F18" w:rsidP="00107AFD">
            <w:pPr>
              <w:spacing w:before="40" w:after="40"/>
              <w:rPr>
                <w:sz w:val="20"/>
                <w:szCs w:val="20"/>
              </w:rPr>
            </w:pPr>
            <w:ins w:id="3" w:author="Author">
              <w:r w:rsidRPr="009451C6">
                <w:rPr>
                  <w:sz w:val="18"/>
                  <w:szCs w:val="18"/>
                </w:rPr>
                <w:fldChar w:fldCharType="begin">
                  <w:ffData>
                    <w:name w:val=""/>
                    <w:enabled/>
                    <w:calcOnExit w:val="0"/>
                    <w:statusText w:type="text" w:val="Check if Additional Funds"/>
                    <w:checkBox>
                      <w:sizeAuto/>
                      <w:default w:val="0"/>
                    </w:checkBox>
                  </w:ffData>
                </w:fldChar>
              </w:r>
              <w:r w:rsidRPr="009451C6">
                <w:rPr>
                  <w:sz w:val="18"/>
                  <w:szCs w:val="18"/>
                </w:rPr>
                <w:instrText xml:space="preserve"> FORMCHECKBOX </w:instrText>
              </w:r>
              <w:r w:rsidR="00E06216">
                <w:rPr>
                  <w:sz w:val="18"/>
                  <w:szCs w:val="18"/>
                </w:rPr>
              </w:r>
              <w:r w:rsidR="00E06216">
                <w:rPr>
                  <w:sz w:val="18"/>
                  <w:szCs w:val="18"/>
                </w:rPr>
                <w:fldChar w:fldCharType="separate"/>
              </w:r>
              <w:r w:rsidRPr="009451C6">
                <w:rPr>
                  <w:sz w:val="18"/>
                  <w:szCs w:val="18"/>
                </w:rPr>
                <w:fldChar w:fldCharType="end"/>
              </w:r>
              <w:r w:rsidR="00B24DD5">
                <w:rPr>
                  <w:sz w:val="18"/>
                  <w:szCs w:val="18"/>
                </w:rPr>
                <w:t xml:space="preserve">  </w:t>
              </w:r>
            </w:ins>
            <w:r w:rsidR="00EA1A0F">
              <w:rPr>
                <w:b/>
                <w:sz w:val="20"/>
                <w:szCs w:val="20"/>
              </w:rPr>
              <w:t>Subrec</w:t>
            </w:r>
            <w:r w:rsidR="00826673">
              <w:rPr>
                <w:b/>
                <w:sz w:val="20"/>
                <w:szCs w:val="20"/>
              </w:rPr>
              <w:t>i</w:t>
            </w:r>
            <w:r w:rsidR="00EA1A0F">
              <w:rPr>
                <w:b/>
                <w:sz w:val="20"/>
                <w:szCs w:val="20"/>
              </w:rPr>
              <w:t>pient</w:t>
            </w:r>
            <w:r w:rsidR="005172C2">
              <w:rPr>
                <w:b/>
                <w:sz w:val="20"/>
                <w:szCs w:val="20"/>
              </w:rPr>
              <w:t>/</w:t>
            </w:r>
            <w:ins w:id="4" w:author="Author">
              <w:r w:rsidRPr="009451C6">
                <w:rPr>
                  <w:sz w:val="18"/>
                  <w:szCs w:val="18"/>
                </w:rPr>
                <w:fldChar w:fldCharType="begin">
                  <w:ffData>
                    <w:name w:val=""/>
                    <w:enabled/>
                    <w:calcOnExit w:val="0"/>
                    <w:statusText w:type="text" w:val="Check if Additional Funds"/>
                    <w:checkBox>
                      <w:sizeAuto/>
                      <w:default w:val="0"/>
                    </w:checkBox>
                  </w:ffData>
                </w:fldChar>
              </w:r>
              <w:r w:rsidRPr="009451C6">
                <w:rPr>
                  <w:sz w:val="18"/>
                  <w:szCs w:val="18"/>
                </w:rPr>
                <w:instrText xml:space="preserve"> FORMCHECKBOX </w:instrText>
              </w:r>
              <w:r w:rsidR="00E06216">
                <w:rPr>
                  <w:sz w:val="18"/>
                  <w:szCs w:val="18"/>
                </w:rPr>
              </w:r>
              <w:r w:rsidR="00E06216">
                <w:rPr>
                  <w:sz w:val="18"/>
                  <w:szCs w:val="18"/>
                </w:rPr>
                <w:fldChar w:fldCharType="separate"/>
              </w:r>
              <w:r w:rsidRPr="009451C6">
                <w:rPr>
                  <w:sz w:val="18"/>
                  <w:szCs w:val="18"/>
                </w:rPr>
                <w:fldChar w:fldCharType="end"/>
              </w:r>
              <w:r w:rsidR="00B24DD5">
                <w:rPr>
                  <w:sz w:val="18"/>
                  <w:szCs w:val="18"/>
                </w:rPr>
                <w:t xml:space="preserve">  </w:t>
              </w:r>
            </w:ins>
            <w:r w:rsidR="00F67AE8" w:rsidRPr="00F67AE8">
              <w:rPr>
                <w:b/>
                <w:sz w:val="20"/>
                <w:szCs w:val="20"/>
              </w:rPr>
              <w:t>Contractor:</w:t>
            </w:r>
            <w:r w:rsidR="00F67AE8" w:rsidRPr="00F67AE8">
              <w:rPr>
                <w:sz w:val="20"/>
                <w:szCs w:val="20"/>
              </w:rPr>
              <w:t xml:space="preserve"> </w:t>
            </w:r>
            <w:r w:rsidR="005F5F4E">
              <w:rPr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statusText w:type="text" w:val="Enter Subrecipient/Contractor Name"/>
                  <w:textInput/>
                </w:ffData>
              </w:fldChar>
            </w:r>
            <w:bookmarkStart w:id="5" w:name="Text22"/>
            <w:r w:rsidR="005F5F4E">
              <w:rPr>
                <w:sz w:val="20"/>
                <w:szCs w:val="20"/>
              </w:rPr>
              <w:instrText xml:space="preserve"> FORMTEXT </w:instrText>
            </w:r>
            <w:r w:rsidR="005F5F4E">
              <w:rPr>
                <w:sz w:val="20"/>
                <w:szCs w:val="20"/>
              </w:rPr>
            </w:r>
            <w:r w:rsidR="005F5F4E">
              <w:rPr>
                <w:sz w:val="20"/>
                <w:szCs w:val="20"/>
              </w:rPr>
              <w:fldChar w:fldCharType="separate"/>
            </w:r>
            <w:r w:rsidR="005F5F4E">
              <w:rPr>
                <w:noProof/>
                <w:sz w:val="20"/>
                <w:szCs w:val="20"/>
              </w:rPr>
              <w:t> </w:t>
            </w:r>
            <w:r w:rsidR="005F5F4E">
              <w:rPr>
                <w:noProof/>
                <w:sz w:val="20"/>
                <w:szCs w:val="20"/>
              </w:rPr>
              <w:t> </w:t>
            </w:r>
            <w:r w:rsidR="005F5F4E">
              <w:rPr>
                <w:noProof/>
                <w:sz w:val="20"/>
                <w:szCs w:val="20"/>
              </w:rPr>
              <w:t> </w:t>
            </w:r>
            <w:r w:rsidR="005F5F4E">
              <w:rPr>
                <w:noProof/>
                <w:sz w:val="20"/>
                <w:szCs w:val="20"/>
              </w:rPr>
              <w:t> </w:t>
            </w:r>
            <w:r w:rsidR="005F5F4E">
              <w:rPr>
                <w:noProof/>
                <w:sz w:val="20"/>
                <w:szCs w:val="20"/>
              </w:rPr>
              <w:t> </w:t>
            </w:r>
            <w:r w:rsidR="005F5F4E">
              <w:rPr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5465" w:type="dxa"/>
            <w:gridSpan w:val="5"/>
          </w:tcPr>
          <w:p w14:paraId="42ECA300" w14:textId="77777777" w:rsidR="00F67AE8" w:rsidRPr="00F67AE8" w:rsidRDefault="00F67AE8" w:rsidP="00107AFD">
            <w:pPr>
              <w:spacing w:before="40" w:after="40"/>
              <w:rPr>
                <w:sz w:val="20"/>
                <w:szCs w:val="20"/>
              </w:rPr>
            </w:pPr>
            <w:r w:rsidRPr="00F67AE8">
              <w:rPr>
                <w:b/>
                <w:sz w:val="20"/>
                <w:szCs w:val="20"/>
              </w:rPr>
              <w:t>Date of Request:</w:t>
            </w:r>
            <w:r w:rsidRPr="00F67AE8">
              <w:rPr>
                <w:sz w:val="20"/>
                <w:szCs w:val="20"/>
              </w:rPr>
              <w:t xml:space="preserve"> </w:t>
            </w:r>
            <w:r w:rsidR="00EA1A0F">
              <w:rPr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statusText w:type="text" w:val="Date of Request"/>
                  <w:textInput>
                    <w:type w:val="date"/>
                    <w:format w:val="M/d/yyyy"/>
                  </w:textInput>
                </w:ffData>
              </w:fldChar>
            </w:r>
            <w:bookmarkStart w:id="6" w:name="Text4"/>
            <w:r w:rsidR="00EA1A0F">
              <w:rPr>
                <w:sz w:val="20"/>
                <w:szCs w:val="20"/>
              </w:rPr>
              <w:instrText xml:space="preserve"> FORMTEXT </w:instrText>
            </w:r>
            <w:r w:rsidR="00EA1A0F">
              <w:rPr>
                <w:sz w:val="20"/>
                <w:szCs w:val="20"/>
              </w:rPr>
            </w:r>
            <w:r w:rsidR="00EA1A0F">
              <w:rPr>
                <w:sz w:val="20"/>
                <w:szCs w:val="20"/>
              </w:rPr>
              <w:fldChar w:fldCharType="separate"/>
            </w:r>
            <w:r w:rsidR="00EA1A0F">
              <w:rPr>
                <w:noProof/>
                <w:sz w:val="20"/>
                <w:szCs w:val="20"/>
              </w:rPr>
              <w:t> </w:t>
            </w:r>
            <w:r w:rsidR="00EA1A0F">
              <w:rPr>
                <w:noProof/>
                <w:sz w:val="20"/>
                <w:szCs w:val="20"/>
              </w:rPr>
              <w:t> </w:t>
            </w:r>
            <w:r w:rsidR="00EA1A0F">
              <w:rPr>
                <w:noProof/>
                <w:sz w:val="20"/>
                <w:szCs w:val="20"/>
              </w:rPr>
              <w:t> </w:t>
            </w:r>
            <w:r w:rsidR="00EA1A0F">
              <w:rPr>
                <w:noProof/>
                <w:sz w:val="20"/>
                <w:szCs w:val="20"/>
              </w:rPr>
              <w:t> </w:t>
            </w:r>
            <w:r w:rsidR="00EA1A0F">
              <w:rPr>
                <w:noProof/>
                <w:sz w:val="20"/>
                <w:szCs w:val="20"/>
              </w:rPr>
              <w:t> </w:t>
            </w:r>
            <w:r w:rsidR="00EA1A0F">
              <w:rPr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3419" w:type="dxa"/>
            <w:gridSpan w:val="2"/>
          </w:tcPr>
          <w:p w14:paraId="0B360F0B" w14:textId="77777777" w:rsidR="00F67AE8" w:rsidRPr="00F67AE8" w:rsidRDefault="005172C2" w:rsidP="00107AFD">
            <w:pPr>
              <w:spacing w:before="40" w:after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Grant/</w:t>
            </w:r>
            <w:r w:rsidR="00F67AE8" w:rsidRPr="00F67AE8">
              <w:rPr>
                <w:b/>
                <w:sz w:val="20"/>
                <w:szCs w:val="20"/>
              </w:rPr>
              <w:t>Contract Number:</w:t>
            </w:r>
            <w:r w:rsidR="00F67AE8" w:rsidRPr="00F67AE8">
              <w:rPr>
                <w:sz w:val="20"/>
                <w:szCs w:val="20"/>
              </w:rPr>
              <w:t xml:space="preserve"> </w:t>
            </w:r>
            <w:r w:rsidR="00EA1A0F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statusText w:type="text" w:val="Enter Grant/Contract Number"/>
                  <w:textInput/>
                </w:ffData>
              </w:fldChar>
            </w:r>
            <w:bookmarkStart w:id="7" w:name="Text3"/>
            <w:r w:rsidR="00EA1A0F">
              <w:rPr>
                <w:sz w:val="20"/>
                <w:szCs w:val="20"/>
              </w:rPr>
              <w:instrText xml:space="preserve"> FORMTEXT </w:instrText>
            </w:r>
            <w:r w:rsidR="00EA1A0F">
              <w:rPr>
                <w:sz w:val="20"/>
                <w:szCs w:val="20"/>
              </w:rPr>
            </w:r>
            <w:r w:rsidR="00EA1A0F">
              <w:rPr>
                <w:sz w:val="20"/>
                <w:szCs w:val="20"/>
              </w:rPr>
              <w:fldChar w:fldCharType="separate"/>
            </w:r>
            <w:r w:rsidR="00EA1A0F">
              <w:rPr>
                <w:noProof/>
                <w:sz w:val="20"/>
                <w:szCs w:val="20"/>
              </w:rPr>
              <w:t> </w:t>
            </w:r>
            <w:r w:rsidR="00EA1A0F">
              <w:rPr>
                <w:noProof/>
                <w:sz w:val="20"/>
                <w:szCs w:val="20"/>
              </w:rPr>
              <w:t> </w:t>
            </w:r>
            <w:r w:rsidR="00EA1A0F">
              <w:rPr>
                <w:noProof/>
                <w:sz w:val="20"/>
                <w:szCs w:val="20"/>
              </w:rPr>
              <w:t> </w:t>
            </w:r>
            <w:r w:rsidR="00EA1A0F">
              <w:rPr>
                <w:noProof/>
                <w:sz w:val="20"/>
                <w:szCs w:val="20"/>
              </w:rPr>
              <w:t> </w:t>
            </w:r>
            <w:r w:rsidR="00EA1A0F">
              <w:rPr>
                <w:noProof/>
                <w:sz w:val="20"/>
                <w:szCs w:val="20"/>
              </w:rPr>
              <w:t> </w:t>
            </w:r>
            <w:r w:rsidR="00EA1A0F">
              <w:rPr>
                <w:sz w:val="20"/>
                <w:szCs w:val="20"/>
              </w:rPr>
              <w:fldChar w:fldCharType="end"/>
            </w:r>
            <w:bookmarkEnd w:id="7"/>
          </w:p>
        </w:tc>
      </w:tr>
      <w:tr w:rsidR="00615F73" w:rsidRPr="00F67AE8" w14:paraId="32532A5E" w14:textId="77777777" w:rsidTr="002D752F">
        <w:tc>
          <w:tcPr>
            <w:tcW w:w="3453" w:type="dxa"/>
          </w:tcPr>
          <w:p w14:paraId="7A85934E" w14:textId="77777777" w:rsidR="00615F73" w:rsidRPr="00F67AE8" w:rsidRDefault="00615F73" w:rsidP="00107AFD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Grant/</w:t>
            </w:r>
            <w:r w:rsidRPr="008D4B1C">
              <w:rPr>
                <w:b/>
                <w:sz w:val="20"/>
                <w:szCs w:val="20"/>
              </w:rPr>
              <w:t>Contract Amount:</w:t>
            </w:r>
            <w:r w:rsidRPr="008D4B1C">
              <w:rPr>
                <w:sz w:val="20"/>
                <w:szCs w:val="20"/>
              </w:rPr>
              <w:t xml:space="preserve"> </w:t>
            </w:r>
            <w:r w:rsidR="00EA1A0F">
              <w:rPr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statusText w:type="text" w:val="Enter Grant/Contract Amount"/>
                  <w:textInput>
                    <w:type w:val="number"/>
                    <w:format w:val="$"/>
                  </w:textInput>
                </w:ffData>
              </w:fldChar>
            </w:r>
            <w:bookmarkStart w:id="8" w:name="Text5"/>
            <w:r w:rsidR="00EA1A0F">
              <w:rPr>
                <w:sz w:val="20"/>
                <w:szCs w:val="20"/>
              </w:rPr>
              <w:instrText xml:space="preserve"> FORMTEXT </w:instrText>
            </w:r>
            <w:r w:rsidR="00EA1A0F">
              <w:rPr>
                <w:sz w:val="20"/>
                <w:szCs w:val="20"/>
              </w:rPr>
            </w:r>
            <w:r w:rsidR="00EA1A0F">
              <w:rPr>
                <w:sz w:val="20"/>
                <w:szCs w:val="20"/>
              </w:rPr>
              <w:fldChar w:fldCharType="separate"/>
            </w:r>
            <w:r w:rsidR="00EA1A0F">
              <w:rPr>
                <w:noProof/>
                <w:sz w:val="20"/>
                <w:szCs w:val="20"/>
              </w:rPr>
              <w:t> </w:t>
            </w:r>
            <w:r w:rsidR="00EA1A0F">
              <w:rPr>
                <w:noProof/>
                <w:sz w:val="20"/>
                <w:szCs w:val="20"/>
              </w:rPr>
              <w:t> </w:t>
            </w:r>
            <w:r w:rsidR="00EA1A0F">
              <w:rPr>
                <w:noProof/>
                <w:sz w:val="20"/>
                <w:szCs w:val="20"/>
              </w:rPr>
              <w:t> </w:t>
            </w:r>
            <w:r w:rsidR="00EA1A0F">
              <w:rPr>
                <w:noProof/>
                <w:sz w:val="20"/>
                <w:szCs w:val="20"/>
              </w:rPr>
              <w:t> </w:t>
            </w:r>
            <w:r w:rsidR="00EA1A0F">
              <w:rPr>
                <w:noProof/>
                <w:sz w:val="20"/>
                <w:szCs w:val="20"/>
              </w:rPr>
              <w:t> </w:t>
            </w:r>
            <w:r w:rsidR="00EA1A0F">
              <w:rPr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4633" w:type="dxa"/>
            <w:gridSpan w:val="5"/>
          </w:tcPr>
          <w:p w14:paraId="717102EE" w14:textId="77777777" w:rsidR="00615F73" w:rsidRPr="008D4B1C" w:rsidRDefault="00615F73" w:rsidP="00107AFD">
            <w:pPr>
              <w:spacing w:before="40" w:after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Grant/</w:t>
            </w:r>
            <w:r w:rsidRPr="008D4B1C">
              <w:rPr>
                <w:b/>
                <w:sz w:val="20"/>
                <w:szCs w:val="20"/>
              </w:rPr>
              <w:t>Contract Start Date:</w:t>
            </w:r>
            <w:r w:rsidRPr="008D4B1C">
              <w:rPr>
                <w:sz w:val="20"/>
                <w:szCs w:val="20"/>
              </w:rPr>
              <w:t xml:space="preserve"> </w:t>
            </w:r>
            <w:r w:rsidR="00EA1A0F">
              <w:rPr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statusText w:type="text" w:val="Enter Grant/Contract Start Date"/>
                  <w:textInput>
                    <w:type w:val="date"/>
                    <w:format w:val="M/d/yyyy"/>
                  </w:textInput>
                </w:ffData>
              </w:fldChar>
            </w:r>
            <w:bookmarkStart w:id="9" w:name="Text6"/>
            <w:r w:rsidR="00EA1A0F">
              <w:rPr>
                <w:sz w:val="20"/>
                <w:szCs w:val="20"/>
              </w:rPr>
              <w:instrText xml:space="preserve"> FORMTEXT </w:instrText>
            </w:r>
            <w:r w:rsidR="00EA1A0F">
              <w:rPr>
                <w:sz w:val="20"/>
                <w:szCs w:val="20"/>
              </w:rPr>
            </w:r>
            <w:r w:rsidR="00EA1A0F">
              <w:rPr>
                <w:sz w:val="20"/>
                <w:szCs w:val="20"/>
              </w:rPr>
              <w:fldChar w:fldCharType="separate"/>
            </w:r>
            <w:r w:rsidR="00EA1A0F">
              <w:rPr>
                <w:noProof/>
                <w:sz w:val="20"/>
                <w:szCs w:val="20"/>
              </w:rPr>
              <w:t> </w:t>
            </w:r>
            <w:r w:rsidR="00EA1A0F">
              <w:rPr>
                <w:noProof/>
                <w:sz w:val="20"/>
                <w:szCs w:val="20"/>
              </w:rPr>
              <w:t> </w:t>
            </w:r>
            <w:r w:rsidR="00EA1A0F">
              <w:rPr>
                <w:noProof/>
                <w:sz w:val="20"/>
                <w:szCs w:val="20"/>
              </w:rPr>
              <w:t> </w:t>
            </w:r>
            <w:r w:rsidR="00EA1A0F">
              <w:rPr>
                <w:noProof/>
                <w:sz w:val="20"/>
                <w:szCs w:val="20"/>
              </w:rPr>
              <w:t> </w:t>
            </w:r>
            <w:r w:rsidR="00EA1A0F">
              <w:rPr>
                <w:noProof/>
                <w:sz w:val="20"/>
                <w:szCs w:val="20"/>
              </w:rPr>
              <w:t> </w:t>
            </w:r>
            <w:r w:rsidR="00EA1A0F">
              <w:rPr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6304" w:type="dxa"/>
            <w:gridSpan w:val="4"/>
          </w:tcPr>
          <w:p w14:paraId="178A5E5F" w14:textId="77777777" w:rsidR="00615F73" w:rsidRPr="00F67AE8" w:rsidRDefault="00615F73" w:rsidP="00107AFD">
            <w:pPr>
              <w:spacing w:before="40" w:after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Grant/</w:t>
            </w:r>
            <w:r w:rsidRPr="008D4B1C">
              <w:rPr>
                <w:b/>
                <w:sz w:val="20"/>
                <w:szCs w:val="20"/>
              </w:rPr>
              <w:t>Contract End Date:</w:t>
            </w:r>
            <w:r w:rsidR="00FC7B07">
              <w:rPr>
                <w:b/>
                <w:sz w:val="20"/>
                <w:szCs w:val="20"/>
              </w:rPr>
              <w:t xml:space="preserve"> </w:t>
            </w:r>
            <w:r w:rsidR="00FC7B07">
              <w:rPr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statusText w:type="text" w:val="Enter the Grant Contract End Date"/>
                  <w:textInput>
                    <w:type w:val="date"/>
                    <w:format w:val="M/d/yyyy"/>
                  </w:textInput>
                </w:ffData>
              </w:fldChar>
            </w:r>
            <w:bookmarkStart w:id="10" w:name="Text2"/>
            <w:r w:rsidR="00FC7B07">
              <w:rPr>
                <w:b/>
                <w:sz w:val="20"/>
                <w:szCs w:val="20"/>
              </w:rPr>
              <w:instrText xml:space="preserve"> FORMTEXT </w:instrText>
            </w:r>
            <w:r w:rsidR="00FC7B07">
              <w:rPr>
                <w:b/>
                <w:sz w:val="20"/>
                <w:szCs w:val="20"/>
              </w:rPr>
            </w:r>
            <w:r w:rsidR="00FC7B07">
              <w:rPr>
                <w:b/>
                <w:sz w:val="20"/>
                <w:szCs w:val="20"/>
              </w:rPr>
              <w:fldChar w:fldCharType="separate"/>
            </w:r>
            <w:r w:rsidR="00FC7B07">
              <w:rPr>
                <w:b/>
                <w:noProof/>
                <w:sz w:val="20"/>
                <w:szCs w:val="20"/>
              </w:rPr>
              <w:t> </w:t>
            </w:r>
            <w:r w:rsidR="00FC7B07">
              <w:rPr>
                <w:b/>
                <w:noProof/>
                <w:sz w:val="20"/>
                <w:szCs w:val="20"/>
              </w:rPr>
              <w:t> </w:t>
            </w:r>
            <w:r w:rsidR="00FC7B07">
              <w:rPr>
                <w:b/>
                <w:noProof/>
                <w:sz w:val="20"/>
                <w:szCs w:val="20"/>
              </w:rPr>
              <w:t> </w:t>
            </w:r>
            <w:r w:rsidR="00FC7B07">
              <w:rPr>
                <w:b/>
                <w:noProof/>
                <w:sz w:val="20"/>
                <w:szCs w:val="20"/>
              </w:rPr>
              <w:t> </w:t>
            </w:r>
            <w:r w:rsidR="00FC7B07">
              <w:rPr>
                <w:b/>
                <w:noProof/>
                <w:sz w:val="20"/>
                <w:szCs w:val="20"/>
              </w:rPr>
              <w:t> </w:t>
            </w:r>
            <w:r w:rsidR="00FC7B07">
              <w:rPr>
                <w:b/>
                <w:sz w:val="20"/>
                <w:szCs w:val="20"/>
              </w:rPr>
              <w:fldChar w:fldCharType="end"/>
            </w:r>
            <w:bookmarkEnd w:id="10"/>
            <w:r w:rsidRPr="008D4B1C">
              <w:rPr>
                <w:sz w:val="20"/>
                <w:szCs w:val="20"/>
              </w:rPr>
              <w:t xml:space="preserve"> </w:t>
            </w:r>
          </w:p>
        </w:tc>
      </w:tr>
      <w:tr w:rsidR="00697365" w:rsidRPr="00F67AE8" w14:paraId="5982398C" w14:textId="77777777" w:rsidTr="00752C8D">
        <w:tc>
          <w:tcPr>
            <w:tcW w:w="3453" w:type="dxa"/>
          </w:tcPr>
          <w:p w14:paraId="3B8D3968" w14:textId="77777777" w:rsidR="00697365" w:rsidRPr="00F67AE8" w:rsidRDefault="00697365" w:rsidP="00107AFD">
            <w:pPr>
              <w:spacing w:before="40" w:after="40"/>
              <w:rPr>
                <w:b/>
                <w:sz w:val="20"/>
                <w:szCs w:val="20"/>
              </w:rPr>
            </w:pPr>
            <w:r w:rsidRPr="00F67AE8">
              <w:rPr>
                <w:b/>
                <w:sz w:val="20"/>
                <w:szCs w:val="20"/>
              </w:rPr>
              <w:t>Action Requested (check all that apply):</w:t>
            </w:r>
          </w:p>
        </w:tc>
        <w:tc>
          <w:tcPr>
            <w:tcW w:w="2212" w:type="dxa"/>
            <w:gridSpan w:val="3"/>
          </w:tcPr>
          <w:p w14:paraId="33E01BC8" w14:textId="7ED1957B" w:rsidR="00697365" w:rsidRPr="00F67AE8" w:rsidRDefault="00130857" w:rsidP="00107AF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Check if amending the budget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6216">
              <w:rPr>
                <w:sz w:val="22"/>
                <w:szCs w:val="22"/>
              </w:rPr>
            </w:r>
            <w:r w:rsidR="00E0621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697365" w:rsidRPr="00F67AE8">
              <w:rPr>
                <w:sz w:val="22"/>
                <w:szCs w:val="22"/>
              </w:rPr>
              <w:t xml:space="preserve"> </w:t>
            </w:r>
            <w:r w:rsidR="00697365" w:rsidRPr="00F67AE8">
              <w:rPr>
                <w:b/>
                <w:sz w:val="20"/>
                <w:szCs w:val="20"/>
              </w:rPr>
              <w:t>Amend Budget</w:t>
            </w:r>
            <w:ins w:id="11" w:author="Author">
              <w:r w:rsidR="003F0B09">
                <w:rPr>
                  <w:b/>
                  <w:sz w:val="20"/>
                  <w:szCs w:val="20"/>
                </w:rPr>
                <w:br/>
              </w:r>
            </w:ins>
          </w:p>
        </w:tc>
        <w:tc>
          <w:tcPr>
            <w:tcW w:w="2421" w:type="dxa"/>
            <w:gridSpan w:val="2"/>
          </w:tcPr>
          <w:p w14:paraId="379688B2" w14:textId="77777777" w:rsidR="00697365" w:rsidRPr="00F67AE8" w:rsidRDefault="00130857" w:rsidP="00107AFD">
            <w:pPr>
              <w:spacing w:before="40" w:after="40"/>
              <w:ind w:left="372" w:hanging="372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Check if modifying performance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6216">
              <w:rPr>
                <w:sz w:val="22"/>
                <w:szCs w:val="22"/>
              </w:rPr>
            </w:r>
            <w:r w:rsidR="00E0621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697365" w:rsidRPr="00F67AE8">
              <w:rPr>
                <w:sz w:val="22"/>
                <w:szCs w:val="22"/>
              </w:rPr>
              <w:t xml:space="preserve">  </w:t>
            </w:r>
            <w:r w:rsidR="00697365" w:rsidRPr="00F67AE8">
              <w:rPr>
                <w:b/>
                <w:sz w:val="20"/>
                <w:szCs w:val="20"/>
              </w:rPr>
              <w:t>Modify Performance</w:t>
            </w:r>
          </w:p>
        </w:tc>
        <w:tc>
          <w:tcPr>
            <w:tcW w:w="2149" w:type="dxa"/>
          </w:tcPr>
          <w:p w14:paraId="2506E19E" w14:textId="77777777" w:rsidR="00697365" w:rsidRPr="00F67AE8" w:rsidRDefault="00130857" w:rsidP="00107AFD">
            <w:pPr>
              <w:spacing w:before="40" w:after="40"/>
              <w:ind w:left="362" w:hanging="362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Check if adding or deleting a business partner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6216">
              <w:rPr>
                <w:sz w:val="22"/>
                <w:szCs w:val="22"/>
              </w:rPr>
            </w:r>
            <w:r w:rsidR="00E0621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697365" w:rsidRPr="00F67AE8">
              <w:rPr>
                <w:sz w:val="22"/>
                <w:szCs w:val="22"/>
              </w:rPr>
              <w:t xml:space="preserve">  </w:t>
            </w:r>
            <w:r w:rsidR="00697365" w:rsidRPr="00F67AE8">
              <w:rPr>
                <w:b/>
                <w:sz w:val="20"/>
                <w:szCs w:val="20"/>
              </w:rPr>
              <w:t>Add/Delete Business Partners</w:t>
            </w:r>
          </w:p>
        </w:tc>
        <w:tc>
          <w:tcPr>
            <w:tcW w:w="1612" w:type="dxa"/>
            <w:gridSpan w:val="2"/>
          </w:tcPr>
          <w:p w14:paraId="140A32C8" w14:textId="77777777" w:rsidR="00697365" w:rsidRPr="00F67AE8" w:rsidRDefault="00130857" w:rsidP="00107AF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Check if extending grant or contract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6216">
              <w:rPr>
                <w:sz w:val="22"/>
                <w:szCs w:val="22"/>
              </w:rPr>
            </w:r>
            <w:r w:rsidR="00E0621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697365" w:rsidRPr="00F67AE8">
              <w:rPr>
                <w:sz w:val="22"/>
                <w:szCs w:val="22"/>
              </w:rPr>
              <w:t xml:space="preserve"> </w:t>
            </w:r>
            <w:r w:rsidR="00697365" w:rsidRPr="00F67AE8">
              <w:rPr>
                <w:b/>
                <w:sz w:val="20"/>
                <w:szCs w:val="20"/>
              </w:rPr>
              <w:t xml:space="preserve">Extend </w:t>
            </w:r>
            <w:r w:rsidR="00693D5C">
              <w:rPr>
                <w:b/>
                <w:sz w:val="20"/>
                <w:szCs w:val="20"/>
              </w:rPr>
              <w:t>Grant/</w:t>
            </w:r>
            <w:r w:rsidR="00697365" w:rsidRPr="00F67AE8">
              <w:rPr>
                <w:b/>
                <w:sz w:val="20"/>
                <w:szCs w:val="20"/>
              </w:rPr>
              <w:t>Contract</w:t>
            </w:r>
          </w:p>
        </w:tc>
        <w:tc>
          <w:tcPr>
            <w:tcW w:w="2543" w:type="dxa"/>
          </w:tcPr>
          <w:p w14:paraId="664AE7F7" w14:textId="77777777" w:rsidR="00697365" w:rsidRPr="00F67AE8" w:rsidRDefault="00130857" w:rsidP="00107AFD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Check if other and enter Intent within next form field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E06216">
              <w:rPr>
                <w:sz w:val="22"/>
                <w:szCs w:val="22"/>
              </w:rPr>
            </w:r>
            <w:r w:rsidR="00E0621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697365" w:rsidRPr="00F67AE8">
              <w:rPr>
                <w:sz w:val="22"/>
                <w:szCs w:val="22"/>
              </w:rPr>
              <w:t xml:space="preserve">  </w:t>
            </w:r>
            <w:r w:rsidR="00697365" w:rsidRPr="00F67AE8">
              <w:rPr>
                <w:b/>
                <w:sz w:val="20"/>
                <w:szCs w:val="20"/>
              </w:rPr>
              <w:t>Other (specify)</w:t>
            </w:r>
          </w:p>
          <w:p w14:paraId="62B1C93E" w14:textId="77777777" w:rsidR="00697365" w:rsidRPr="00B968FE" w:rsidRDefault="00130857" w:rsidP="00107AFD">
            <w:pPr>
              <w:spacing w:before="40" w:after="4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fldChar w:fldCharType="begin">
                <w:ffData>
                  <w:name w:val="Text7"/>
                  <w:enabled/>
                  <w:calcOnExit w:val="0"/>
                  <w:statusText w:type="text" w:val="Enter intent, limited to 25 characters"/>
                  <w:textInput>
                    <w:maxLength w:val="25"/>
                  </w:textInput>
                </w:ffData>
              </w:fldChar>
            </w:r>
            <w:bookmarkStart w:id="12" w:name="Text7"/>
            <w:r>
              <w:rPr>
                <w:sz w:val="20"/>
                <w:szCs w:val="20"/>
                <w:u w:val="single"/>
              </w:rPr>
              <w:instrText xml:space="preserve"> FORMTEXT </w:instrText>
            </w:r>
            <w:r>
              <w:rPr>
                <w:sz w:val="20"/>
                <w:szCs w:val="20"/>
                <w:u w:val="single"/>
              </w:rPr>
            </w:r>
            <w:r>
              <w:rPr>
                <w:sz w:val="20"/>
                <w:szCs w:val="20"/>
                <w:u w:val="single"/>
              </w:rPr>
              <w:fldChar w:fldCharType="separate"/>
            </w:r>
            <w:r>
              <w:rPr>
                <w:noProof/>
                <w:sz w:val="20"/>
                <w:szCs w:val="20"/>
                <w:u w:val="single"/>
              </w:rPr>
              <w:t> </w:t>
            </w:r>
            <w:r>
              <w:rPr>
                <w:noProof/>
                <w:sz w:val="20"/>
                <w:szCs w:val="20"/>
                <w:u w:val="single"/>
              </w:rPr>
              <w:t> </w:t>
            </w:r>
            <w:r>
              <w:rPr>
                <w:noProof/>
                <w:sz w:val="20"/>
                <w:szCs w:val="20"/>
                <w:u w:val="single"/>
              </w:rPr>
              <w:t> </w:t>
            </w:r>
            <w:r>
              <w:rPr>
                <w:noProof/>
                <w:sz w:val="20"/>
                <w:szCs w:val="20"/>
                <w:u w:val="single"/>
              </w:rPr>
              <w:t> </w:t>
            </w:r>
            <w:r>
              <w:rPr>
                <w:noProof/>
                <w:sz w:val="20"/>
                <w:szCs w:val="20"/>
                <w:u w:val="single"/>
              </w:rPr>
              <w:t> </w:t>
            </w:r>
            <w:r>
              <w:rPr>
                <w:sz w:val="20"/>
                <w:szCs w:val="20"/>
                <w:u w:val="single"/>
              </w:rPr>
              <w:fldChar w:fldCharType="end"/>
            </w:r>
            <w:bookmarkEnd w:id="12"/>
          </w:p>
        </w:tc>
      </w:tr>
      <w:tr w:rsidR="00697365" w:rsidRPr="00F67AE8" w14:paraId="02135E4B" w14:textId="77777777" w:rsidTr="002D752F">
        <w:trPr>
          <w:trHeight w:val="458"/>
        </w:trPr>
        <w:tc>
          <w:tcPr>
            <w:tcW w:w="14390" w:type="dxa"/>
            <w:gridSpan w:val="10"/>
          </w:tcPr>
          <w:p w14:paraId="73E68A85" w14:textId="14F1182F" w:rsidR="008E320B" w:rsidRPr="009451C6" w:rsidDel="00064283" w:rsidRDefault="00697365" w:rsidP="00064283">
            <w:pPr>
              <w:spacing w:before="40" w:after="40"/>
              <w:rPr>
                <w:del w:id="13" w:author="Author"/>
                <w:b/>
                <w:sz w:val="18"/>
                <w:szCs w:val="18"/>
              </w:rPr>
            </w:pPr>
            <w:r w:rsidRPr="009451C6">
              <w:rPr>
                <w:b/>
                <w:sz w:val="18"/>
                <w:szCs w:val="18"/>
              </w:rPr>
              <w:t>Funding Source:</w:t>
            </w:r>
            <w:r w:rsidRPr="009451C6">
              <w:rPr>
                <w:sz w:val="18"/>
                <w:szCs w:val="18"/>
              </w:rPr>
              <w:t xml:space="preserve"> </w:t>
            </w:r>
            <w:ins w:id="14" w:author="Author">
              <w:r w:rsidR="00674EB8" w:rsidRPr="00027DA3">
                <w:rPr>
                  <w:b/>
                  <w:sz w:val="18"/>
                  <w:szCs w:val="18"/>
                </w:rPr>
                <w:fldChar w:fldCharType="begin">
                  <w:ffData>
                    <w:name w:val="Check9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="00674EB8" w:rsidRPr="00027DA3">
                <w:rPr>
                  <w:b/>
                  <w:sz w:val="18"/>
                  <w:szCs w:val="18"/>
                </w:rPr>
                <w:instrText xml:space="preserve"> FORMCHECKBOX </w:instrText>
              </w:r>
              <w:r w:rsidR="00E06216">
                <w:rPr>
                  <w:b/>
                  <w:sz w:val="18"/>
                  <w:szCs w:val="18"/>
                </w:rPr>
              </w:r>
              <w:r w:rsidR="00E06216">
                <w:rPr>
                  <w:b/>
                  <w:sz w:val="18"/>
                  <w:szCs w:val="18"/>
                </w:rPr>
                <w:fldChar w:fldCharType="separate"/>
              </w:r>
              <w:r w:rsidR="00674EB8" w:rsidRPr="00027DA3">
                <w:rPr>
                  <w:b/>
                  <w:sz w:val="18"/>
                  <w:szCs w:val="18"/>
                </w:rPr>
                <w:fldChar w:fldCharType="end"/>
              </w:r>
              <w:r w:rsidR="00674EB8" w:rsidRPr="00027DA3">
                <w:rPr>
                  <w:b/>
                  <w:sz w:val="18"/>
                  <w:szCs w:val="18"/>
                </w:rPr>
                <w:t xml:space="preserve"> </w:t>
              </w:r>
              <w:r w:rsidR="00B24DD5">
                <w:rPr>
                  <w:b/>
                  <w:sz w:val="18"/>
                  <w:szCs w:val="18"/>
                </w:rPr>
                <w:t xml:space="preserve"> </w:t>
              </w:r>
              <w:r w:rsidR="00674EB8">
                <w:rPr>
                  <w:b/>
                  <w:sz w:val="18"/>
                  <w:szCs w:val="18"/>
                </w:rPr>
                <w:t>CCDF</w:t>
              </w:r>
              <w:r w:rsidR="00674EB8" w:rsidRPr="009451C6">
                <w:rPr>
                  <w:b/>
                  <w:sz w:val="18"/>
                  <w:szCs w:val="18"/>
                </w:rPr>
                <w:t xml:space="preserve"> </w:t>
              </w:r>
            </w:ins>
            <w:r w:rsidRPr="009451C6">
              <w:rPr>
                <w:sz w:val="18"/>
                <w:szCs w:val="18"/>
              </w:rPr>
              <w:t xml:space="preserve"> </w:t>
            </w:r>
            <w:ins w:id="15" w:author="Author">
              <w:r w:rsidR="00674EB8" w:rsidRPr="00027DA3">
                <w:rPr>
                  <w:b/>
                  <w:sz w:val="18"/>
                  <w:szCs w:val="18"/>
                </w:rPr>
                <w:fldChar w:fldCharType="begin">
                  <w:ffData>
                    <w:name w:val="Check8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="00674EB8" w:rsidRPr="00027DA3">
                <w:rPr>
                  <w:b/>
                  <w:sz w:val="18"/>
                  <w:szCs w:val="18"/>
                </w:rPr>
                <w:instrText xml:space="preserve"> FORMCHECKBOX </w:instrText>
              </w:r>
              <w:r w:rsidR="00E06216">
                <w:rPr>
                  <w:b/>
                  <w:sz w:val="18"/>
                  <w:szCs w:val="18"/>
                </w:rPr>
              </w:r>
              <w:r w:rsidR="00E06216">
                <w:rPr>
                  <w:b/>
                  <w:sz w:val="18"/>
                  <w:szCs w:val="18"/>
                </w:rPr>
                <w:fldChar w:fldCharType="separate"/>
              </w:r>
              <w:r w:rsidR="00674EB8" w:rsidRPr="00027DA3">
                <w:rPr>
                  <w:b/>
                  <w:sz w:val="18"/>
                  <w:szCs w:val="18"/>
                </w:rPr>
                <w:fldChar w:fldCharType="end"/>
              </w:r>
              <w:r w:rsidR="00674EB8" w:rsidRPr="00027DA3">
                <w:rPr>
                  <w:b/>
                  <w:sz w:val="18"/>
                  <w:szCs w:val="18"/>
                </w:rPr>
                <w:t xml:space="preserve"> </w:t>
              </w:r>
              <w:r w:rsidR="00B24DD5">
                <w:rPr>
                  <w:b/>
                  <w:sz w:val="18"/>
                  <w:szCs w:val="18"/>
                </w:rPr>
                <w:t xml:space="preserve"> </w:t>
              </w:r>
              <w:r w:rsidR="00674EB8" w:rsidRPr="00027DA3">
                <w:rPr>
                  <w:b/>
                  <w:sz w:val="18"/>
                  <w:szCs w:val="18"/>
                </w:rPr>
                <w:t xml:space="preserve">WIOA  </w:t>
              </w:r>
              <w:r w:rsidR="00674EB8" w:rsidRPr="00027DA3">
                <w:rPr>
                  <w:b/>
                  <w:sz w:val="18"/>
                  <w:szCs w:val="18"/>
                </w:rPr>
                <w:fldChar w:fldCharType="begin">
                  <w:ffData>
                    <w:name w:val="Check9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="00674EB8" w:rsidRPr="00027DA3">
                <w:rPr>
                  <w:b/>
                  <w:sz w:val="18"/>
                  <w:szCs w:val="18"/>
                </w:rPr>
                <w:instrText xml:space="preserve"> FORMCHECKBOX </w:instrText>
              </w:r>
              <w:r w:rsidR="00E06216">
                <w:rPr>
                  <w:b/>
                  <w:sz w:val="18"/>
                  <w:szCs w:val="18"/>
                </w:rPr>
              </w:r>
              <w:r w:rsidR="00E06216">
                <w:rPr>
                  <w:b/>
                  <w:sz w:val="18"/>
                  <w:szCs w:val="18"/>
                </w:rPr>
                <w:fldChar w:fldCharType="separate"/>
              </w:r>
              <w:r w:rsidR="00674EB8" w:rsidRPr="00027DA3">
                <w:rPr>
                  <w:b/>
                  <w:sz w:val="18"/>
                  <w:szCs w:val="18"/>
                </w:rPr>
                <w:fldChar w:fldCharType="end"/>
              </w:r>
              <w:r w:rsidR="00674EB8" w:rsidRPr="00027DA3">
                <w:rPr>
                  <w:b/>
                  <w:sz w:val="18"/>
                  <w:szCs w:val="18"/>
                </w:rPr>
                <w:t xml:space="preserve"> </w:t>
              </w:r>
              <w:r w:rsidR="00B24DD5">
                <w:rPr>
                  <w:b/>
                  <w:sz w:val="18"/>
                  <w:szCs w:val="18"/>
                </w:rPr>
                <w:t xml:space="preserve"> </w:t>
              </w:r>
              <w:r w:rsidR="00674EB8" w:rsidRPr="00027DA3">
                <w:rPr>
                  <w:b/>
                  <w:sz w:val="18"/>
                  <w:szCs w:val="18"/>
                </w:rPr>
                <w:t>ES</w:t>
              </w:r>
              <w:r w:rsidR="00674EB8">
                <w:rPr>
                  <w:b/>
                  <w:sz w:val="18"/>
                  <w:szCs w:val="18"/>
                </w:rPr>
                <w:t xml:space="preserve"> </w:t>
              </w:r>
            </w:ins>
            <w:r w:rsidR="00674EB8" w:rsidRPr="009451C6">
              <w:rPr>
                <w:sz w:val="18"/>
                <w:szCs w:val="18"/>
              </w:rPr>
              <w:t xml:space="preserve"> </w:t>
            </w:r>
            <w:r w:rsidR="00130857" w:rsidRPr="009451C6"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statusText w:type="text" w:val="Select if Apprenticeship funding source"/>
                  <w:checkBox>
                    <w:sizeAuto/>
                    <w:default w:val="0"/>
                  </w:checkBox>
                </w:ffData>
              </w:fldChar>
            </w:r>
            <w:bookmarkStart w:id="16" w:name="Check1"/>
            <w:r w:rsidR="00130857" w:rsidRPr="009451C6">
              <w:rPr>
                <w:sz w:val="18"/>
                <w:szCs w:val="18"/>
              </w:rPr>
              <w:instrText xml:space="preserve"> FORMCHECKBOX </w:instrText>
            </w:r>
            <w:r w:rsidR="00E06216">
              <w:rPr>
                <w:sz w:val="18"/>
                <w:szCs w:val="18"/>
              </w:rPr>
            </w:r>
            <w:r w:rsidR="00E06216">
              <w:rPr>
                <w:sz w:val="18"/>
                <w:szCs w:val="18"/>
              </w:rPr>
              <w:fldChar w:fldCharType="separate"/>
            </w:r>
            <w:r w:rsidR="00130857" w:rsidRPr="009451C6">
              <w:rPr>
                <w:sz w:val="18"/>
                <w:szCs w:val="18"/>
              </w:rPr>
              <w:fldChar w:fldCharType="end"/>
            </w:r>
            <w:bookmarkEnd w:id="16"/>
            <w:r w:rsidRPr="009451C6">
              <w:rPr>
                <w:sz w:val="18"/>
                <w:szCs w:val="18"/>
              </w:rPr>
              <w:t xml:space="preserve"> </w:t>
            </w:r>
            <w:r w:rsidR="00674EB8">
              <w:rPr>
                <w:sz w:val="18"/>
                <w:szCs w:val="18"/>
              </w:rPr>
              <w:t xml:space="preserve"> </w:t>
            </w:r>
            <w:r w:rsidRPr="009451C6">
              <w:rPr>
                <w:b/>
                <w:sz w:val="18"/>
                <w:szCs w:val="18"/>
              </w:rPr>
              <w:t>Apprenticeship</w:t>
            </w:r>
            <w:r w:rsidRPr="009451C6">
              <w:rPr>
                <w:sz w:val="18"/>
                <w:szCs w:val="18"/>
              </w:rPr>
              <w:t xml:space="preserve">  </w:t>
            </w:r>
            <w:r w:rsidR="00130857" w:rsidRPr="009451C6">
              <w:rPr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statusText w:type="text" w:val="Select if self-sufficiency funding source"/>
                  <w:checkBox>
                    <w:sizeAuto/>
                    <w:default w:val="0"/>
                  </w:checkBox>
                </w:ffData>
              </w:fldChar>
            </w:r>
            <w:bookmarkStart w:id="17" w:name="Check2"/>
            <w:r w:rsidR="00130857" w:rsidRPr="009451C6">
              <w:rPr>
                <w:sz w:val="18"/>
                <w:szCs w:val="18"/>
              </w:rPr>
              <w:instrText xml:space="preserve"> FORMCHECKBOX </w:instrText>
            </w:r>
            <w:r w:rsidR="00E06216">
              <w:rPr>
                <w:sz w:val="18"/>
                <w:szCs w:val="18"/>
              </w:rPr>
            </w:r>
            <w:r w:rsidR="00E06216">
              <w:rPr>
                <w:sz w:val="18"/>
                <w:szCs w:val="18"/>
              </w:rPr>
              <w:fldChar w:fldCharType="separate"/>
            </w:r>
            <w:r w:rsidR="00130857" w:rsidRPr="009451C6">
              <w:rPr>
                <w:sz w:val="18"/>
                <w:szCs w:val="18"/>
              </w:rPr>
              <w:fldChar w:fldCharType="end"/>
            </w:r>
            <w:bookmarkEnd w:id="17"/>
            <w:r w:rsidRPr="009451C6">
              <w:rPr>
                <w:sz w:val="18"/>
                <w:szCs w:val="18"/>
              </w:rPr>
              <w:t xml:space="preserve"> </w:t>
            </w:r>
            <w:r w:rsidR="005970E5" w:rsidRPr="009451C6">
              <w:rPr>
                <w:sz w:val="18"/>
                <w:szCs w:val="18"/>
              </w:rPr>
              <w:t xml:space="preserve"> </w:t>
            </w:r>
            <w:r w:rsidRPr="009451C6">
              <w:rPr>
                <w:b/>
                <w:sz w:val="18"/>
                <w:szCs w:val="18"/>
              </w:rPr>
              <w:t xml:space="preserve">Self-Sufficiency Fund </w:t>
            </w:r>
            <w:r w:rsidRPr="009451C6">
              <w:rPr>
                <w:sz w:val="18"/>
                <w:szCs w:val="18"/>
              </w:rPr>
              <w:t xml:space="preserve"> </w:t>
            </w:r>
            <w:r w:rsidR="00130857" w:rsidRPr="009451C6">
              <w:rPr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statusText w:type="text" w:val="Select if Skills Development funding source"/>
                  <w:checkBox>
                    <w:sizeAuto/>
                    <w:default w:val="0"/>
                  </w:checkBox>
                </w:ffData>
              </w:fldChar>
            </w:r>
            <w:bookmarkStart w:id="18" w:name="Check3"/>
            <w:r w:rsidR="00130857" w:rsidRPr="009451C6">
              <w:rPr>
                <w:sz w:val="18"/>
                <w:szCs w:val="18"/>
              </w:rPr>
              <w:instrText xml:space="preserve"> FORMCHECKBOX </w:instrText>
            </w:r>
            <w:r w:rsidR="00E06216">
              <w:rPr>
                <w:sz w:val="18"/>
                <w:szCs w:val="18"/>
              </w:rPr>
            </w:r>
            <w:r w:rsidR="00E06216">
              <w:rPr>
                <w:sz w:val="18"/>
                <w:szCs w:val="18"/>
              </w:rPr>
              <w:fldChar w:fldCharType="separate"/>
            </w:r>
            <w:r w:rsidR="00130857" w:rsidRPr="009451C6">
              <w:rPr>
                <w:sz w:val="18"/>
                <w:szCs w:val="18"/>
              </w:rPr>
              <w:fldChar w:fldCharType="end"/>
            </w:r>
            <w:bookmarkEnd w:id="18"/>
            <w:r w:rsidRPr="009451C6">
              <w:rPr>
                <w:sz w:val="18"/>
                <w:szCs w:val="18"/>
              </w:rPr>
              <w:t xml:space="preserve"> </w:t>
            </w:r>
            <w:r w:rsidR="005970E5" w:rsidRPr="009451C6">
              <w:rPr>
                <w:sz w:val="18"/>
                <w:szCs w:val="18"/>
              </w:rPr>
              <w:t xml:space="preserve"> </w:t>
            </w:r>
            <w:r w:rsidRPr="009451C6">
              <w:rPr>
                <w:b/>
                <w:sz w:val="18"/>
                <w:szCs w:val="18"/>
              </w:rPr>
              <w:t>Skills Development Fund</w:t>
            </w:r>
            <w:r w:rsidRPr="009451C6">
              <w:rPr>
                <w:sz w:val="18"/>
                <w:szCs w:val="18"/>
              </w:rPr>
              <w:t xml:space="preserve">  </w:t>
            </w:r>
            <w:r w:rsidR="00130857" w:rsidRPr="009451C6">
              <w:rPr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statusText w:type="text" w:val="Select if Wagner-Peyser funding source"/>
                  <w:checkBox>
                    <w:sizeAuto/>
                    <w:default w:val="0"/>
                  </w:checkBox>
                </w:ffData>
              </w:fldChar>
            </w:r>
            <w:bookmarkStart w:id="19" w:name="Check4"/>
            <w:r w:rsidR="00130857" w:rsidRPr="009451C6">
              <w:rPr>
                <w:sz w:val="18"/>
                <w:szCs w:val="18"/>
              </w:rPr>
              <w:instrText xml:space="preserve"> FORMCHECKBOX </w:instrText>
            </w:r>
            <w:r w:rsidR="00E06216">
              <w:rPr>
                <w:sz w:val="18"/>
                <w:szCs w:val="18"/>
              </w:rPr>
            </w:r>
            <w:r w:rsidR="00E06216">
              <w:rPr>
                <w:sz w:val="18"/>
                <w:szCs w:val="18"/>
              </w:rPr>
              <w:fldChar w:fldCharType="separate"/>
            </w:r>
            <w:r w:rsidR="00130857" w:rsidRPr="009451C6">
              <w:rPr>
                <w:sz w:val="18"/>
                <w:szCs w:val="18"/>
              </w:rPr>
              <w:fldChar w:fldCharType="end"/>
            </w:r>
            <w:bookmarkEnd w:id="19"/>
            <w:r w:rsidRPr="009451C6">
              <w:rPr>
                <w:sz w:val="18"/>
                <w:szCs w:val="18"/>
              </w:rPr>
              <w:t xml:space="preserve"> </w:t>
            </w:r>
            <w:r w:rsidR="005970E5" w:rsidRPr="009451C6">
              <w:rPr>
                <w:sz w:val="18"/>
                <w:szCs w:val="18"/>
              </w:rPr>
              <w:t xml:space="preserve"> </w:t>
            </w:r>
            <w:r w:rsidRPr="009451C6">
              <w:rPr>
                <w:b/>
                <w:sz w:val="18"/>
                <w:szCs w:val="18"/>
              </w:rPr>
              <w:t>Wagner-Peyser 7(b)</w:t>
            </w:r>
            <w:r w:rsidRPr="009451C6">
              <w:rPr>
                <w:sz w:val="18"/>
                <w:szCs w:val="18"/>
              </w:rPr>
              <w:t xml:space="preserve">  </w:t>
            </w:r>
            <w:del w:id="20" w:author="Author">
              <w:r w:rsidR="00724B50" w:rsidRPr="009451C6" w:rsidDel="00064283">
                <w:rPr>
                  <w:sz w:val="18"/>
                  <w:szCs w:val="18"/>
                </w:rPr>
                <w:fldChar w:fldCharType="begin">
                  <w:ffData>
                    <w:name w:val=""/>
                    <w:enabled/>
                    <w:calcOnExit w:val="0"/>
                    <w:statusText w:type="text" w:val="Select if other source"/>
                    <w:checkBox>
                      <w:sizeAuto/>
                      <w:default w:val="0"/>
                    </w:checkBox>
                  </w:ffData>
                </w:fldChar>
              </w:r>
              <w:r w:rsidR="00724B50" w:rsidRPr="009451C6" w:rsidDel="00064283">
                <w:rPr>
                  <w:sz w:val="18"/>
                  <w:szCs w:val="18"/>
                </w:rPr>
                <w:delInstrText xml:space="preserve"> FORMCHECKBOX </w:delInstrText>
              </w:r>
              <w:r w:rsidR="00E06216">
                <w:rPr>
                  <w:sz w:val="18"/>
                  <w:szCs w:val="18"/>
                </w:rPr>
              </w:r>
              <w:r w:rsidR="00E06216">
                <w:rPr>
                  <w:sz w:val="18"/>
                  <w:szCs w:val="18"/>
                </w:rPr>
                <w:fldChar w:fldCharType="separate"/>
              </w:r>
              <w:r w:rsidR="00724B50" w:rsidRPr="009451C6" w:rsidDel="00064283">
                <w:rPr>
                  <w:sz w:val="18"/>
                  <w:szCs w:val="18"/>
                </w:rPr>
                <w:fldChar w:fldCharType="end"/>
              </w:r>
              <w:r w:rsidRPr="009451C6" w:rsidDel="00064283">
                <w:rPr>
                  <w:sz w:val="18"/>
                  <w:szCs w:val="18"/>
                </w:rPr>
                <w:delText xml:space="preserve"> </w:delText>
              </w:r>
              <w:r w:rsidR="005970E5" w:rsidRPr="009451C6" w:rsidDel="00064283">
                <w:rPr>
                  <w:sz w:val="18"/>
                  <w:szCs w:val="18"/>
                </w:rPr>
                <w:delText xml:space="preserve"> </w:delText>
              </w:r>
              <w:r w:rsidRPr="009451C6" w:rsidDel="00064283">
                <w:rPr>
                  <w:b/>
                  <w:sz w:val="18"/>
                  <w:szCs w:val="18"/>
                </w:rPr>
                <w:delText xml:space="preserve">Other </w:delText>
              </w:r>
              <w:r w:rsidR="00EA1A0F" w:rsidRPr="009451C6" w:rsidDel="00064283">
                <w:rPr>
                  <w:b/>
                  <w:sz w:val="18"/>
                  <w:szCs w:val="18"/>
                </w:rPr>
                <w:fldChar w:fldCharType="begin">
                  <w:ffData>
                    <w:name w:val="Text8"/>
                    <w:enabled/>
                    <w:calcOnExit w:val="0"/>
                    <w:statusText w:type="text" w:val="Specify the funding source - 30characters only"/>
                    <w:textInput>
                      <w:maxLength w:val="30"/>
                    </w:textInput>
                  </w:ffData>
                </w:fldChar>
              </w:r>
              <w:bookmarkStart w:id="21" w:name="Text8"/>
              <w:r w:rsidR="00EA1A0F" w:rsidRPr="009451C6" w:rsidDel="00064283">
                <w:rPr>
                  <w:b/>
                  <w:sz w:val="18"/>
                  <w:szCs w:val="18"/>
                </w:rPr>
                <w:delInstrText xml:space="preserve"> FORMTEXT </w:delInstrText>
              </w:r>
              <w:r w:rsidR="00EA1A0F" w:rsidRPr="009451C6" w:rsidDel="00064283">
                <w:rPr>
                  <w:b/>
                  <w:sz w:val="18"/>
                  <w:szCs w:val="18"/>
                </w:rPr>
              </w:r>
              <w:r w:rsidR="00EA1A0F" w:rsidRPr="009451C6" w:rsidDel="00064283">
                <w:rPr>
                  <w:b/>
                  <w:sz w:val="18"/>
                  <w:szCs w:val="18"/>
                </w:rPr>
                <w:fldChar w:fldCharType="separate"/>
              </w:r>
              <w:r w:rsidR="00EA1A0F" w:rsidRPr="009451C6" w:rsidDel="00064283">
                <w:rPr>
                  <w:b/>
                  <w:noProof/>
                  <w:sz w:val="18"/>
                  <w:szCs w:val="18"/>
                </w:rPr>
                <w:delText> </w:delText>
              </w:r>
              <w:r w:rsidR="00EA1A0F" w:rsidRPr="009451C6" w:rsidDel="00064283">
                <w:rPr>
                  <w:b/>
                  <w:noProof/>
                  <w:sz w:val="18"/>
                  <w:szCs w:val="18"/>
                </w:rPr>
                <w:delText> </w:delText>
              </w:r>
              <w:r w:rsidR="00EA1A0F" w:rsidRPr="009451C6" w:rsidDel="00064283">
                <w:rPr>
                  <w:b/>
                  <w:noProof/>
                  <w:sz w:val="18"/>
                  <w:szCs w:val="18"/>
                </w:rPr>
                <w:delText> </w:delText>
              </w:r>
              <w:r w:rsidR="00EA1A0F" w:rsidRPr="009451C6" w:rsidDel="00064283">
                <w:rPr>
                  <w:b/>
                  <w:noProof/>
                  <w:sz w:val="18"/>
                  <w:szCs w:val="18"/>
                </w:rPr>
                <w:delText> </w:delText>
              </w:r>
              <w:r w:rsidR="00EA1A0F" w:rsidRPr="009451C6" w:rsidDel="00064283">
                <w:rPr>
                  <w:b/>
                  <w:noProof/>
                  <w:sz w:val="18"/>
                  <w:szCs w:val="18"/>
                </w:rPr>
                <w:delText> </w:delText>
              </w:r>
              <w:r w:rsidR="00EA1A0F" w:rsidRPr="009451C6" w:rsidDel="00064283">
                <w:rPr>
                  <w:b/>
                  <w:sz w:val="18"/>
                  <w:szCs w:val="18"/>
                </w:rPr>
                <w:fldChar w:fldCharType="end"/>
              </w:r>
              <w:bookmarkEnd w:id="21"/>
            </w:del>
          </w:p>
          <w:p w14:paraId="6E5D0846" w14:textId="36D4688C" w:rsidR="00697365" w:rsidRPr="00752C8D" w:rsidRDefault="00EA1A0F" w:rsidP="00187F2E">
            <w:pPr>
              <w:spacing w:before="40" w:after="40"/>
              <w:rPr>
                <w:b/>
                <w:sz w:val="18"/>
                <w:szCs w:val="18"/>
              </w:rPr>
            </w:pPr>
            <w:r w:rsidRPr="009451C6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Check If Funds Designation"/>
                  <w:checkBox>
                    <w:sizeAuto/>
                    <w:default w:val="0"/>
                  </w:checkBox>
                </w:ffData>
              </w:fldChar>
            </w:r>
            <w:r w:rsidRPr="009451C6">
              <w:rPr>
                <w:sz w:val="18"/>
                <w:szCs w:val="18"/>
              </w:rPr>
              <w:instrText xml:space="preserve"> FORMCHECKBOX </w:instrText>
            </w:r>
            <w:r w:rsidR="00E06216">
              <w:rPr>
                <w:sz w:val="18"/>
                <w:szCs w:val="18"/>
              </w:rPr>
            </w:r>
            <w:r w:rsidR="00E06216">
              <w:rPr>
                <w:sz w:val="18"/>
                <w:szCs w:val="18"/>
              </w:rPr>
              <w:fldChar w:fldCharType="separate"/>
            </w:r>
            <w:r w:rsidRPr="009451C6">
              <w:rPr>
                <w:sz w:val="18"/>
                <w:szCs w:val="18"/>
              </w:rPr>
              <w:fldChar w:fldCharType="end"/>
            </w:r>
            <w:r w:rsidR="008E320B" w:rsidRPr="009451C6">
              <w:rPr>
                <w:sz w:val="18"/>
                <w:szCs w:val="18"/>
              </w:rPr>
              <w:t xml:space="preserve"> </w:t>
            </w:r>
            <w:del w:id="22" w:author="Author">
              <w:r w:rsidR="008E320B" w:rsidRPr="009451C6" w:rsidDel="00256793">
                <w:rPr>
                  <w:b/>
                  <w:sz w:val="18"/>
                  <w:szCs w:val="18"/>
                </w:rPr>
                <w:delText>Funds Designation</w:delText>
              </w:r>
            </w:del>
            <w:ins w:id="23" w:author="Author">
              <w:r w:rsidR="00256793">
                <w:rPr>
                  <w:b/>
                  <w:sz w:val="18"/>
                  <w:szCs w:val="18"/>
                </w:rPr>
                <w:t>TANF</w:t>
              </w:r>
            </w:ins>
            <w:r w:rsidR="00697365" w:rsidRPr="009451C6">
              <w:rPr>
                <w:b/>
                <w:sz w:val="18"/>
                <w:szCs w:val="18"/>
              </w:rPr>
              <w:tab/>
            </w:r>
            <w:r w:rsidRPr="009451C6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Check if Additional Funds"/>
                  <w:checkBox>
                    <w:sizeAuto/>
                    <w:default w:val="0"/>
                  </w:checkBox>
                </w:ffData>
              </w:fldChar>
            </w:r>
            <w:r w:rsidRPr="009451C6">
              <w:rPr>
                <w:sz w:val="18"/>
                <w:szCs w:val="18"/>
              </w:rPr>
              <w:instrText xml:space="preserve"> FORMCHECKBOX </w:instrText>
            </w:r>
            <w:r w:rsidR="00E06216">
              <w:rPr>
                <w:sz w:val="18"/>
                <w:szCs w:val="18"/>
              </w:rPr>
            </w:r>
            <w:r w:rsidR="00E06216">
              <w:rPr>
                <w:sz w:val="18"/>
                <w:szCs w:val="18"/>
              </w:rPr>
              <w:fldChar w:fldCharType="separate"/>
            </w:r>
            <w:r w:rsidRPr="009451C6">
              <w:rPr>
                <w:sz w:val="18"/>
                <w:szCs w:val="18"/>
              </w:rPr>
              <w:fldChar w:fldCharType="end"/>
            </w:r>
            <w:r w:rsidR="005970E5" w:rsidRPr="009451C6">
              <w:rPr>
                <w:sz w:val="18"/>
                <w:szCs w:val="18"/>
              </w:rPr>
              <w:t xml:space="preserve">  </w:t>
            </w:r>
            <w:del w:id="24" w:author="Author">
              <w:r w:rsidR="008E320B" w:rsidRPr="009451C6" w:rsidDel="00064283">
                <w:rPr>
                  <w:b/>
                  <w:sz w:val="18"/>
                  <w:szCs w:val="18"/>
                </w:rPr>
                <w:delText>Additional Funds</w:delText>
              </w:r>
            </w:del>
            <w:ins w:id="25" w:author="Author">
              <w:r w:rsidR="00064283">
                <w:rPr>
                  <w:b/>
                  <w:sz w:val="18"/>
                  <w:szCs w:val="18"/>
                </w:rPr>
                <w:t>SCSEP</w:t>
              </w:r>
            </w:ins>
            <w:del w:id="26" w:author="Author">
              <w:r w:rsidR="005970E5" w:rsidRPr="009451C6" w:rsidDel="00064283">
                <w:rPr>
                  <w:b/>
                  <w:sz w:val="18"/>
                  <w:szCs w:val="18"/>
                </w:rPr>
                <w:tab/>
              </w:r>
              <w:r w:rsidRPr="009451C6" w:rsidDel="00064283">
                <w:rPr>
                  <w:sz w:val="18"/>
                  <w:szCs w:val="18"/>
                </w:rPr>
                <w:fldChar w:fldCharType="begin">
                  <w:ffData>
                    <w:name w:val=""/>
                    <w:enabled/>
                    <w:calcOnExit w:val="0"/>
                    <w:statusText w:type="text" w:val="Check if Board"/>
                    <w:checkBox>
                      <w:sizeAuto/>
                      <w:default w:val="0"/>
                    </w:checkBox>
                  </w:ffData>
                </w:fldChar>
              </w:r>
              <w:r w:rsidRPr="009451C6" w:rsidDel="00064283">
                <w:rPr>
                  <w:sz w:val="18"/>
                  <w:szCs w:val="18"/>
                </w:rPr>
                <w:delInstrText xml:space="preserve"> FORMCHECKBOX </w:delInstrText>
              </w:r>
              <w:r w:rsidR="00E06216">
                <w:rPr>
                  <w:sz w:val="18"/>
                  <w:szCs w:val="18"/>
                </w:rPr>
              </w:r>
              <w:r w:rsidR="00E06216">
                <w:rPr>
                  <w:sz w:val="18"/>
                  <w:szCs w:val="18"/>
                </w:rPr>
                <w:fldChar w:fldCharType="separate"/>
              </w:r>
              <w:r w:rsidRPr="009451C6" w:rsidDel="00064283">
                <w:rPr>
                  <w:sz w:val="18"/>
                  <w:szCs w:val="18"/>
                </w:rPr>
                <w:fldChar w:fldCharType="end"/>
              </w:r>
              <w:r w:rsidR="00615F73" w:rsidRPr="009451C6" w:rsidDel="00064283">
                <w:rPr>
                  <w:sz w:val="18"/>
                  <w:szCs w:val="18"/>
                </w:rPr>
                <w:delText xml:space="preserve"> </w:delText>
              </w:r>
              <w:r w:rsidR="005970E5" w:rsidRPr="009451C6" w:rsidDel="00064283">
                <w:rPr>
                  <w:sz w:val="18"/>
                  <w:szCs w:val="18"/>
                </w:rPr>
                <w:delText xml:space="preserve"> </w:delText>
              </w:r>
              <w:r w:rsidR="00615F73" w:rsidRPr="009451C6" w:rsidDel="00064283">
                <w:rPr>
                  <w:b/>
                  <w:sz w:val="18"/>
                  <w:szCs w:val="18"/>
                </w:rPr>
                <w:delText>Board</w:delText>
              </w:r>
            </w:del>
            <w:r w:rsidR="005970E5" w:rsidRPr="009451C6">
              <w:rPr>
                <w:b/>
                <w:sz w:val="18"/>
                <w:szCs w:val="18"/>
              </w:rPr>
              <w:tab/>
            </w:r>
            <w:r w:rsidRPr="009451C6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Check if Adult Education and Literacy"/>
                  <w:checkBox>
                    <w:sizeAuto/>
                    <w:default w:val="0"/>
                  </w:checkBox>
                </w:ffData>
              </w:fldChar>
            </w:r>
            <w:r w:rsidRPr="009451C6">
              <w:rPr>
                <w:sz w:val="18"/>
                <w:szCs w:val="18"/>
              </w:rPr>
              <w:instrText xml:space="preserve"> FORMCHECKBOX </w:instrText>
            </w:r>
            <w:r w:rsidR="00E06216">
              <w:rPr>
                <w:sz w:val="18"/>
                <w:szCs w:val="18"/>
              </w:rPr>
            </w:r>
            <w:r w:rsidR="00E06216">
              <w:rPr>
                <w:sz w:val="18"/>
                <w:szCs w:val="18"/>
              </w:rPr>
              <w:fldChar w:fldCharType="separate"/>
            </w:r>
            <w:r w:rsidRPr="009451C6">
              <w:rPr>
                <w:sz w:val="18"/>
                <w:szCs w:val="18"/>
              </w:rPr>
              <w:fldChar w:fldCharType="end"/>
            </w:r>
            <w:r w:rsidR="00615F73" w:rsidRPr="009451C6">
              <w:rPr>
                <w:sz w:val="18"/>
                <w:szCs w:val="18"/>
              </w:rPr>
              <w:t xml:space="preserve"> </w:t>
            </w:r>
            <w:r w:rsidR="005970E5" w:rsidRPr="009451C6">
              <w:rPr>
                <w:sz w:val="18"/>
                <w:szCs w:val="18"/>
              </w:rPr>
              <w:t xml:space="preserve"> </w:t>
            </w:r>
            <w:r w:rsidR="00615F73" w:rsidRPr="009451C6">
              <w:rPr>
                <w:b/>
                <w:sz w:val="18"/>
                <w:szCs w:val="18"/>
              </w:rPr>
              <w:t>Adult Education and Literacy</w:t>
            </w:r>
            <w:r w:rsidR="00171997" w:rsidRPr="009451C6">
              <w:rPr>
                <w:b/>
                <w:sz w:val="18"/>
                <w:szCs w:val="18"/>
              </w:rPr>
              <w:t xml:space="preserve">   </w:t>
            </w:r>
            <w:del w:id="27" w:author="Author">
              <w:r w:rsidR="00171997" w:rsidRPr="00027DA3" w:rsidDel="00064283">
                <w:rPr>
                  <w:b/>
                  <w:sz w:val="18"/>
                  <w:szCs w:val="18"/>
                </w:rPr>
                <w:fldChar w:fldCharType="begin">
                  <w:ffData>
                    <w:name w:val="Check7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bookmarkStart w:id="28" w:name="Check7"/>
              <w:r w:rsidR="00171997" w:rsidRPr="00027DA3" w:rsidDel="00064283">
                <w:rPr>
                  <w:b/>
                  <w:sz w:val="18"/>
                  <w:szCs w:val="18"/>
                </w:rPr>
                <w:delInstrText xml:space="preserve"> FORMCHECKBOX </w:delInstrText>
              </w:r>
              <w:r w:rsidR="00E06216">
                <w:rPr>
                  <w:b/>
                  <w:sz w:val="18"/>
                  <w:szCs w:val="18"/>
                </w:rPr>
              </w:r>
              <w:r w:rsidR="00E06216">
                <w:rPr>
                  <w:b/>
                  <w:sz w:val="18"/>
                  <w:szCs w:val="18"/>
                </w:rPr>
                <w:fldChar w:fldCharType="separate"/>
              </w:r>
              <w:r w:rsidR="00171997" w:rsidRPr="00027DA3" w:rsidDel="00064283">
                <w:rPr>
                  <w:b/>
                  <w:sz w:val="18"/>
                  <w:szCs w:val="18"/>
                </w:rPr>
                <w:fldChar w:fldCharType="end"/>
              </w:r>
              <w:bookmarkEnd w:id="28"/>
              <w:r w:rsidR="00171997" w:rsidRPr="00027DA3" w:rsidDel="00064283">
                <w:rPr>
                  <w:b/>
                  <w:sz w:val="18"/>
                  <w:szCs w:val="18"/>
                </w:rPr>
                <w:delText xml:space="preserve"> </w:delText>
              </w:r>
              <w:r w:rsidR="00171997" w:rsidRPr="00027DA3" w:rsidDel="00C5360D">
                <w:rPr>
                  <w:b/>
                  <w:sz w:val="18"/>
                  <w:szCs w:val="18"/>
                </w:rPr>
                <w:delText>Transfer Designation</w:delText>
              </w:r>
              <w:r w:rsidR="00171997" w:rsidRPr="00027DA3" w:rsidDel="00064283">
                <w:rPr>
                  <w:b/>
                  <w:sz w:val="18"/>
                  <w:szCs w:val="18"/>
                </w:rPr>
                <w:delText>:</w:delText>
              </w:r>
              <w:r w:rsidR="00171997" w:rsidRPr="00027DA3" w:rsidDel="00674EB8">
                <w:rPr>
                  <w:b/>
                  <w:sz w:val="18"/>
                  <w:szCs w:val="18"/>
                </w:rPr>
                <w:delText xml:space="preserve"> </w:delText>
              </w:r>
              <w:r w:rsidR="00171997" w:rsidRPr="00027DA3" w:rsidDel="00674EB8">
                <w:rPr>
                  <w:b/>
                  <w:sz w:val="18"/>
                  <w:szCs w:val="18"/>
                </w:rPr>
                <w:fldChar w:fldCharType="begin">
                  <w:ffData>
                    <w:name w:val="Check8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bookmarkStart w:id="29" w:name="Check8"/>
              <w:r w:rsidR="00171997" w:rsidRPr="00027DA3" w:rsidDel="00674EB8">
                <w:rPr>
                  <w:b/>
                  <w:sz w:val="18"/>
                  <w:szCs w:val="18"/>
                </w:rPr>
                <w:delInstrText xml:space="preserve"> FORMCHECKBOX </w:delInstrText>
              </w:r>
              <w:r w:rsidR="00E06216">
                <w:rPr>
                  <w:b/>
                  <w:sz w:val="18"/>
                  <w:szCs w:val="18"/>
                </w:rPr>
              </w:r>
              <w:r w:rsidR="00E06216">
                <w:rPr>
                  <w:b/>
                  <w:sz w:val="18"/>
                  <w:szCs w:val="18"/>
                </w:rPr>
                <w:fldChar w:fldCharType="separate"/>
              </w:r>
              <w:r w:rsidR="00171997" w:rsidRPr="00027DA3" w:rsidDel="00674EB8">
                <w:rPr>
                  <w:b/>
                  <w:sz w:val="18"/>
                  <w:szCs w:val="18"/>
                </w:rPr>
                <w:fldChar w:fldCharType="end"/>
              </w:r>
              <w:bookmarkEnd w:id="29"/>
              <w:r w:rsidR="00171997" w:rsidRPr="00027DA3" w:rsidDel="00674EB8">
                <w:rPr>
                  <w:b/>
                  <w:sz w:val="18"/>
                  <w:szCs w:val="18"/>
                </w:rPr>
                <w:delText xml:space="preserve"> WIOA</w:delText>
              </w:r>
              <w:r w:rsidR="009451C6" w:rsidRPr="00027DA3" w:rsidDel="00674EB8">
                <w:rPr>
                  <w:b/>
                  <w:sz w:val="18"/>
                  <w:szCs w:val="18"/>
                </w:rPr>
                <w:delText>,</w:delText>
              </w:r>
              <w:r w:rsidR="00171997" w:rsidRPr="00027DA3" w:rsidDel="00674EB8">
                <w:rPr>
                  <w:b/>
                  <w:sz w:val="18"/>
                  <w:szCs w:val="18"/>
                </w:rPr>
                <w:delText xml:space="preserve">  </w:delText>
              </w:r>
              <w:r w:rsidR="00171997" w:rsidRPr="00027DA3" w:rsidDel="00674EB8">
                <w:rPr>
                  <w:b/>
                  <w:sz w:val="18"/>
                  <w:szCs w:val="18"/>
                </w:rPr>
                <w:fldChar w:fldCharType="begin">
                  <w:ffData>
                    <w:name w:val="Check9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bookmarkStart w:id="30" w:name="Check9"/>
              <w:r w:rsidR="00171997" w:rsidRPr="00027DA3" w:rsidDel="00674EB8">
                <w:rPr>
                  <w:b/>
                  <w:sz w:val="18"/>
                  <w:szCs w:val="18"/>
                </w:rPr>
                <w:delInstrText xml:space="preserve"> FORMCHECKBOX </w:delInstrText>
              </w:r>
              <w:r w:rsidR="00E06216">
                <w:rPr>
                  <w:b/>
                  <w:sz w:val="18"/>
                  <w:szCs w:val="18"/>
                </w:rPr>
              </w:r>
              <w:r w:rsidR="00E06216">
                <w:rPr>
                  <w:b/>
                  <w:sz w:val="18"/>
                  <w:szCs w:val="18"/>
                </w:rPr>
                <w:fldChar w:fldCharType="separate"/>
              </w:r>
              <w:r w:rsidR="00171997" w:rsidRPr="00027DA3" w:rsidDel="00674EB8">
                <w:rPr>
                  <w:b/>
                  <w:sz w:val="18"/>
                  <w:szCs w:val="18"/>
                </w:rPr>
                <w:fldChar w:fldCharType="end"/>
              </w:r>
              <w:bookmarkEnd w:id="30"/>
              <w:r w:rsidR="00171997" w:rsidRPr="00027DA3" w:rsidDel="00674EB8">
                <w:rPr>
                  <w:b/>
                  <w:sz w:val="18"/>
                  <w:szCs w:val="18"/>
                </w:rPr>
                <w:delText xml:space="preserve"> ES</w:delText>
              </w:r>
              <w:r w:rsidR="009451C6" w:rsidRPr="00027DA3" w:rsidDel="00140F18">
                <w:rPr>
                  <w:b/>
                  <w:sz w:val="18"/>
                  <w:szCs w:val="18"/>
                </w:rPr>
                <w:delText>, or</w:delText>
              </w:r>
            </w:del>
            <w:r w:rsidR="009451C6" w:rsidRPr="00027DA3">
              <w:rPr>
                <w:b/>
                <w:sz w:val="18"/>
                <w:szCs w:val="18"/>
              </w:rPr>
              <w:t xml:space="preserve"> </w:t>
            </w:r>
            <w:del w:id="31" w:author="Author">
              <w:r w:rsidR="009451C6" w:rsidRPr="00027DA3" w:rsidDel="00674EB8">
                <w:rPr>
                  <w:b/>
                  <w:sz w:val="18"/>
                  <w:szCs w:val="18"/>
                </w:rPr>
                <w:fldChar w:fldCharType="begin">
                  <w:ffData>
                    <w:name w:val="Check9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="009451C6" w:rsidRPr="00027DA3" w:rsidDel="00674EB8">
                <w:rPr>
                  <w:b/>
                  <w:sz w:val="18"/>
                  <w:szCs w:val="18"/>
                </w:rPr>
                <w:delInstrText xml:space="preserve"> FORMCHECKBOX </w:delInstrText>
              </w:r>
              <w:r w:rsidR="00E06216">
                <w:rPr>
                  <w:b/>
                  <w:sz w:val="18"/>
                  <w:szCs w:val="18"/>
                </w:rPr>
              </w:r>
              <w:r w:rsidR="00E06216">
                <w:rPr>
                  <w:b/>
                  <w:sz w:val="18"/>
                  <w:szCs w:val="18"/>
                </w:rPr>
                <w:fldChar w:fldCharType="separate"/>
              </w:r>
              <w:r w:rsidR="009451C6" w:rsidRPr="00027DA3" w:rsidDel="00674EB8">
                <w:rPr>
                  <w:b/>
                  <w:sz w:val="18"/>
                  <w:szCs w:val="18"/>
                </w:rPr>
                <w:fldChar w:fldCharType="end"/>
              </w:r>
              <w:r w:rsidR="009451C6" w:rsidRPr="00027DA3" w:rsidDel="00674EB8">
                <w:rPr>
                  <w:b/>
                  <w:sz w:val="18"/>
                  <w:szCs w:val="18"/>
                </w:rPr>
                <w:delText xml:space="preserve"> CCF/CCQ</w:delText>
              </w:r>
            </w:del>
            <w:ins w:id="32" w:author="Author">
              <w:del w:id="33" w:author="Author">
                <w:r w:rsidR="00203C66" w:rsidDel="00674EB8">
                  <w:rPr>
                    <w:b/>
                    <w:sz w:val="18"/>
                    <w:szCs w:val="18"/>
                  </w:rPr>
                  <w:delText>CCDF</w:delText>
                </w:r>
              </w:del>
            </w:ins>
            <w:del w:id="34" w:author="Author">
              <w:r w:rsidR="009451C6" w:rsidRPr="009451C6" w:rsidDel="00674EB8">
                <w:rPr>
                  <w:b/>
                  <w:sz w:val="18"/>
                  <w:szCs w:val="18"/>
                </w:rPr>
                <w:delText xml:space="preserve"> </w:delText>
              </w:r>
              <w:r w:rsidR="00171997" w:rsidRPr="009451C6" w:rsidDel="00674EB8">
                <w:rPr>
                  <w:b/>
                  <w:sz w:val="18"/>
                  <w:szCs w:val="18"/>
                </w:rPr>
                <w:delText xml:space="preserve"> </w:delText>
              </w:r>
            </w:del>
            <w:ins w:id="35" w:author="Author">
              <w:r w:rsidR="00064283" w:rsidRPr="009451C6">
                <w:rPr>
                  <w:sz w:val="18"/>
                  <w:szCs w:val="18"/>
                </w:rPr>
                <w:fldChar w:fldCharType="begin">
                  <w:ffData>
                    <w:name w:val=""/>
                    <w:enabled/>
                    <w:calcOnExit w:val="0"/>
                    <w:statusText w:type="text" w:val="Select if other source"/>
                    <w:checkBox>
                      <w:sizeAuto/>
                      <w:default w:val="0"/>
                    </w:checkBox>
                  </w:ffData>
                </w:fldChar>
              </w:r>
              <w:r w:rsidR="00064283" w:rsidRPr="009451C6">
                <w:rPr>
                  <w:sz w:val="18"/>
                  <w:szCs w:val="18"/>
                </w:rPr>
                <w:instrText xml:space="preserve"> FORMCHECKBOX </w:instrText>
              </w:r>
              <w:r w:rsidR="00E06216">
                <w:rPr>
                  <w:sz w:val="18"/>
                  <w:szCs w:val="18"/>
                </w:rPr>
              </w:r>
              <w:r w:rsidR="00E06216">
                <w:rPr>
                  <w:sz w:val="18"/>
                  <w:szCs w:val="18"/>
                </w:rPr>
                <w:fldChar w:fldCharType="separate"/>
              </w:r>
              <w:r w:rsidR="00064283" w:rsidRPr="009451C6">
                <w:rPr>
                  <w:sz w:val="18"/>
                  <w:szCs w:val="18"/>
                </w:rPr>
                <w:fldChar w:fldCharType="end"/>
              </w:r>
              <w:r w:rsidR="00064283" w:rsidRPr="009451C6">
                <w:rPr>
                  <w:sz w:val="18"/>
                  <w:szCs w:val="18"/>
                </w:rPr>
                <w:t xml:space="preserve">  </w:t>
              </w:r>
              <w:r w:rsidR="00064283" w:rsidRPr="009451C6">
                <w:rPr>
                  <w:b/>
                  <w:sz w:val="18"/>
                  <w:szCs w:val="18"/>
                </w:rPr>
                <w:t xml:space="preserve">Other </w:t>
              </w:r>
              <w:r w:rsidR="00064283" w:rsidRPr="009451C6">
                <w:rPr>
                  <w:b/>
                  <w:sz w:val="18"/>
                  <w:szCs w:val="18"/>
                </w:rPr>
                <w:fldChar w:fldCharType="begin">
                  <w:ffData>
                    <w:name w:val="Text8"/>
                    <w:enabled/>
                    <w:calcOnExit w:val="0"/>
                    <w:statusText w:type="text" w:val="Specify the funding source - 30characters only"/>
                    <w:textInput>
                      <w:maxLength w:val="30"/>
                    </w:textInput>
                  </w:ffData>
                </w:fldChar>
              </w:r>
              <w:r w:rsidR="00064283" w:rsidRPr="009451C6">
                <w:rPr>
                  <w:b/>
                  <w:sz w:val="18"/>
                  <w:szCs w:val="18"/>
                </w:rPr>
                <w:instrText xml:space="preserve"> FORMTEXT </w:instrText>
              </w:r>
              <w:r w:rsidR="00064283" w:rsidRPr="009451C6">
                <w:rPr>
                  <w:b/>
                  <w:sz w:val="18"/>
                  <w:szCs w:val="18"/>
                </w:rPr>
              </w:r>
              <w:r w:rsidR="00064283" w:rsidRPr="009451C6">
                <w:rPr>
                  <w:b/>
                  <w:sz w:val="18"/>
                  <w:szCs w:val="18"/>
                </w:rPr>
                <w:fldChar w:fldCharType="separate"/>
              </w:r>
              <w:r w:rsidR="00064283" w:rsidRPr="009451C6">
                <w:rPr>
                  <w:b/>
                  <w:noProof/>
                  <w:sz w:val="18"/>
                  <w:szCs w:val="18"/>
                </w:rPr>
                <w:t> </w:t>
              </w:r>
              <w:r w:rsidR="00064283" w:rsidRPr="009451C6">
                <w:rPr>
                  <w:b/>
                  <w:noProof/>
                  <w:sz w:val="18"/>
                  <w:szCs w:val="18"/>
                </w:rPr>
                <w:t> </w:t>
              </w:r>
              <w:r w:rsidR="00064283" w:rsidRPr="009451C6">
                <w:rPr>
                  <w:b/>
                  <w:noProof/>
                  <w:sz w:val="18"/>
                  <w:szCs w:val="18"/>
                </w:rPr>
                <w:t> </w:t>
              </w:r>
              <w:r w:rsidR="00064283" w:rsidRPr="009451C6">
                <w:rPr>
                  <w:b/>
                  <w:noProof/>
                  <w:sz w:val="18"/>
                  <w:szCs w:val="18"/>
                </w:rPr>
                <w:t> </w:t>
              </w:r>
              <w:r w:rsidR="00064283" w:rsidRPr="009451C6">
                <w:rPr>
                  <w:b/>
                  <w:noProof/>
                  <w:sz w:val="18"/>
                  <w:szCs w:val="18"/>
                </w:rPr>
                <w:t> </w:t>
              </w:r>
              <w:r w:rsidR="00064283" w:rsidRPr="009451C6">
                <w:rPr>
                  <w:b/>
                  <w:sz w:val="18"/>
                  <w:szCs w:val="18"/>
                </w:rPr>
                <w:fldChar w:fldCharType="end"/>
              </w:r>
            </w:ins>
          </w:p>
        </w:tc>
      </w:tr>
      <w:tr w:rsidR="00697365" w:rsidRPr="00F67AE8" w14:paraId="100449A9" w14:textId="77777777" w:rsidTr="002D752F">
        <w:trPr>
          <w:trHeight w:val="862"/>
        </w:trPr>
        <w:tc>
          <w:tcPr>
            <w:tcW w:w="14390" w:type="dxa"/>
            <w:gridSpan w:val="10"/>
          </w:tcPr>
          <w:p w14:paraId="3C151646" w14:textId="77777777" w:rsidR="00697365" w:rsidRPr="00F67AE8" w:rsidRDefault="00697365" w:rsidP="00107AFD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Project Description:</w:t>
            </w:r>
            <w:r w:rsidR="002D752F">
              <w:rPr>
                <w:b/>
                <w:sz w:val="20"/>
                <w:szCs w:val="20"/>
              </w:rPr>
              <w:t xml:space="preserve"> </w:t>
            </w:r>
            <w:r w:rsidR="002D752F">
              <w:rPr>
                <w:b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statusText w:type="text" w:val="Project Description"/>
                  <w:textInput/>
                </w:ffData>
              </w:fldChar>
            </w:r>
            <w:bookmarkStart w:id="36" w:name="Text9"/>
            <w:r w:rsidR="002D752F">
              <w:rPr>
                <w:b/>
                <w:sz w:val="20"/>
                <w:szCs w:val="20"/>
              </w:rPr>
              <w:instrText xml:space="preserve"> FORMTEXT </w:instrText>
            </w:r>
            <w:r w:rsidR="002D752F">
              <w:rPr>
                <w:b/>
                <w:sz w:val="20"/>
                <w:szCs w:val="20"/>
              </w:rPr>
            </w:r>
            <w:r w:rsidR="002D752F">
              <w:rPr>
                <w:b/>
                <w:sz w:val="20"/>
                <w:szCs w:val="20"/>
              </w:rPr>
              <w:fldChar w:fldCharType="separate"/>
            </w:r>
            <w:r w:rsidR="002D752F">
              <w:rPr>
                <w:b/>
                <w:noProof/>
                <w:sz w:val="20"/>
                <w:szCs w:val="20"/>
              </w:rPr>
              <w:t> </w:t>
            </w:r>
            <w:r w:rsidR="002D752F">
              <w:rPr>
                <w:b/>
                <w:noProof/>
                <w:sz w:val="20"/>
                <w:szCs w:val="20"/>
              </w:rPr>
              <w:t> </w:t>
            </w:r>
            <w:r w:rsidR="002D752F">
              <w:rPr>
                <w:b/>
                <w:noProof/>
                <w:sz w:val="20"/>
                <w:szCs w:val="20"/>
              </w:rPr>
              <w:t> </w:t>
            </w:r>
            <w:r w:rsidR="002D752F">
              <w:rPr>
                <w:b/>
                <w:noProof/>
                <w:sz w:val="20"/>
                <w:szCs w:val="20"/>
              </w:rPr>
              <w:t> </w:t>
            </w:r>
            <w:r w:rsidR="002D752F">
              <w:rPr>
                <w:b/>
                <w:noProof/>
                <w:sz w:val="20"/>
                <w:szCs w:val="20"/>
              </w:rPr>
              <w:t> </w:t>
            </w:r>
            <w:r w:rsidR="002D752F">
              <w:rPr>
                <w:b/>
                <w:sz w:val="20"/>
                <w:szCs w:val="20"/>
              </w:rPr>
              <w:fldChar w:fldCharType="end"/>
            </w:r>
            <w:bookmarkEnd w:id="36"/>
          </w:p>
        </w:tc>
      </w:tr>
      <w:tr w:rsidR="00697365" w:rsidRPr="00F67AE8" w14:paraId="4BFC3AF4" w14:textId="77777777" w:rsidTr="002D752F">
        <w:trPr>
          <w:trHeight w:val="1268"/>
        </w:trPr>
        <w:tc>
          <w:tcPr>
            <w:tcW w:w="14390" w:type="dxa"/>
            <w:gridSpan w:val="10"/>
          </w:tcPr>
          <w:p w14:paraId="0F8A94CA" w14:textId="77777777" w:rsidR="00697365" w:rsidRPr="00F67AE8" w:rsidRDefault="00697365" w:rsidP="00107AFD">
            <w:pPr>
              <w:spacing w:before="20" w:after="20"/>
              <w:rPr>
                <w:b/>
                <w:sz w:val="20"/>
                <w:szCs w:val="20"/>
              </w:rPr>
            </w:pPr>
            <w:r w:rsidRPr="00F67AE8">
              <w:rPr>
                <w:b/>
                <w:sz w:val="20"/>
                <w:szCs w:val="20"/>
              </w:rPr>
              <w:t>Description of change(s) requested:</w:t>
            </w:r>
            <w:r w:rsidR="002D752F">
              <w:rPr>
                <w:b/>
                <w:sz w:val="20"/>
                <w:szCs w:val="20"/>
              </w:rPr>
              <w:t xml:space="preserve"> </w:t>
            </w:r>
            <w:r w:rsidR="002D752F">
              <w:rPr>
                <w:b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statusText w:type="text" w:val="Please describe the changes requested."/>
                  <w:textInput/>
                </w:ffData>
              </w:fldChar>
            </w:r>
            <w:bookmarkStart w:id="37" w:name="Text10"/>
            <w:r w:rsidR="002D752F">
              <w:rPr>
                <w:b/>
                <w:sz w:val="20"/>
                <w:szCs w:val="20"/>
              </w:rPr>
              <w:instrText xml:space="preserve"> FORMTEXT </w:instrText>
            </w:r>
            <w:r w:rsidR="002D752F">
              <w:rPr>
                <w:b/>
                <w:sz w:val="20"/>
                <w:szCs w:val="20"/>
              </w:rPr>
            </w:r>
            <w:r w:rsidR="002D752F">
              <w:rPr>
                <w:b/>
                <w:sz w:val="20"/>
                <w:szCs w:val="20"/>
              </w:rPr>
              <w:fldChar w:fldCharType="separate"/>
            </w:r>
            <w:r w:rsidR="002D752F">
              <w:rPr>
                <w:b/>
                <w:noProof/>
                <w:sz w:val="20"/>
                <w:szCs w:val="20"/>
              </w:rPr>
              <w:t> </w:t>
            </w:r>
            <w:r w:rsidR="002D752F">
              <w:rPr>
                <w:b/>
                <w:noProof/>
                <w:sz w:val="20"/>
                <w:szCs w:val="20"/>
              </w:rPr>
              <w:t> </w:t>
            </w:r>
            <w:r w:rsidR="002D752F">
              <w:rPr>
                <w:b/>
                <w:noProof/>
                <w:sz w:val="20"/>
                <w:szCs w:val="20"/>
              </w:rPr>
              <w:t> </w:t>
            </w:r>
            <w:r w:rsidR="002D752F">
              <w:rPr>
                <w:b/>
                <w:noProof/>
                <w:sz w:val="20"/>
                <w:szCs w:val="20"/>
              </w:rPr>
              <w:t> </w:t>
            </w:r>
            <w:r w:rsidR="002D752F">
              <w:rPr>
                <w:b/>
                <w:noProof/>
                <w:sz w:val="20"/>
                <w:szCs w:val="20"/>
              </w:rPr>
              <w:t> </w:t>
            </w:r>
            <w:r w:rsidR="002D752F">
              <w:rPr>
                <w:b/>
                <w:sz w:val="20"/>
                <w:szCs w:val="20"/>
              </w:rPr>
              <w:fldChar w:fldCharType="end"/>
            </w:r>
            <w:bookmarkEnd w:id="37"/>
          </w:p>
          <w:p w14:paraId="527ACC4B" w14:textId="77777777" w:rsidR="00697365" w:rsidRPr="009451C6" w:rsidRDefault="00697365" w:rsidP="009451C6">
            <w:pPr>
              <w:rPr>
                <w:sz w:val="20"/>
                <w:szCs w:val="20"/>
              </w:rPr>
            </w:pPr>
          </w:p>
        </w:tc>
      </w:tr>
      <w:tr w:rsidR="00697365" w:rsidRPr="00F67AE8" w14:paraId="76DB55AA" w14:textId="77777777" w:rsidTr="002D752F">
        <w:trPr>
          <w:trHeight w:val="1249"/>
        </w:trPr>
        <w:tc>
          <w:tcPr>
            <w:tcW w:w="14390" w:type="dxa"/>
            <w:gridSpan w:val="10"/>
          </w:tcPr>
          <w:p w14:paraId="266E7716" w14:textId="77777777" w:rsidR="00697365" w:rsidRPr="009451C6" w:rsidRDefault="00697365" w:rsidP="00107AFD">
            <w:pPr>
              <w:spacing w:before="20" w:after="20"/>
              <w:rPr>
                <w:b/>
                <w:sz w:val="20"/>
                <w:szCs w:val="20"/>
              </w:rPr>
            </w:pPr>
            <w:r w:rsidRPr="00F67AE8">
              <w:rPr>
                <w:b/>
                <w:sz w:val="20"/>
                <w:szCs w:val="20"/>
              </w:rPr>
              <w:t>Explanation of how the requested change(s) will affect the program or project:</w:t>
            </w:r>
            <w:r w:rsidR="002D752F">
              <w:rPr>
                <w:b/>
                <w:sz w:val="20"/>
                <w:szCs w:val="20"/>
              </w:rPr>
              <w:t xml:space="preserve"> </w:t>
            </w:r>
            <w:r w:rsidR="002D752F">
              <w:rPr>
                <w:b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statusText w:type="text" w:val="Explanation of how the requested change(s) will affect the program or project"/>
                  <w:textInput/>
                </w:ffData>
              </w:fldChar>
            </w:r>
            <w:bookmarkStart w:id="38" w:name="Text11"/>
            <w:r w:rsidR="002D752F">
              <w:rPr>
                <w:b/>
                <w:sz w:val="20"/>
                <w:szCs w:val="20"/>
              </w:rPr>
              <w:instrText xml:space="preserve"> FORMTEXT </w:instrText>
            </w:r>
            <w:r w:rsidR="002D752F">
              <w:rPr>
                <w:b/>
                <w:sz w:val="20"/>
                <w:szCs w:val="20"/>
              </w:rPr>
            </w:r>
            <w:r w:rsidR="002D752F">
              <w:rPr>
                <w:b/>
                <w:sz w:val="20"/>
                <w:szCs w:val="20"/>
              </w:rPr>
              <w:fldChar w:fldCharType="separate"/>
            </w:r>
            <w:r w:rsidR="002D752F">
              <w:rPr>
                <w:b/>
                <w:noProof/>
                <w:sz w:val="20"/>
                <w:szCs w:val="20"/>
              </w:rPr>
              <w:t> </w:t>
            </w:r>
            <w:r w:rsidR="002D752F">
              <w:rPr>
                <w:b/>
                <w:noProof/>
                <w:sz w:val="20"/>
                <w:szCs w:val="20"/>
              </w:rPr>
              <w:t> </w:t>
            </w:r>
            <w:r w:rsidR="002D752F">
              <w:rPr>
                <w:b/>
                <w:noProof/>
                <w:sz w:val="20"/>
                <w:szCs w:val="20"/>
              </w:rPr>
              <w:t> </w:t>
            </w:r>
            <w:r w:rsidR="002D752F">
              <w:rPr>
                <w:b/>
                <w:noProof/>
                <w:sz w:val="20"/>
                <w:szCs w:val="20"/>
              </w:rPr>
              <w:t> </w:t>
            </w:r>
            <w:r w:rsidR="002D752F">
              <w:rPr>
                <w:b/>
                <w:noProof/>
                <w:sz w:val="20"/>
                <w:szCs w:val="20"/>
              </w:rPr>
              <w:t> </w:t>
            </w:r>
            <w:r w:rsidR="002D752F">
              <w:rPr>
                <w:b/>
                <w:sz w:val="20"/>
                <w:szCs w:val="20"/>
              </w:rPr>
              <w:fldChar w:fldCharType="end"/>
            </w:r>
            <w:bookmarkEnd w:id="38"/>
          </w:p>
        </w:tc>
      </w:tr>
      <w:tr w:rsidR="00697365" w:rsidRPr="00F67AE8" w14:paraId="7D2D1F80" w14:textId="77777777" w:rsidTr="002D752F">
        <w:trPr>
          <w:trHeight w:val="712"/>
        </w:trPr>
        <w:tc>
          <w:tcPr>
            <w:tcW w:w="14390" w:type="dxa"/>
            <w:gridSpan w:val="10"/>
            <w:tcBorders>
              <w:bottom w:val="triple" w:sz="4" w:space="0" w:color="auto"/>
            </w:tcBorders>
          </w:tcPr>
          <w:p w14:paraId="57725052" w14:textId="77777777" w:rsidR="00697365" w:rsidRPr="00F67AE8" w:rsidRDefault="00697365" w:rsidP="00107AFD">
            <w:pPr>
              <w:spacing w:before="40" w:after="40"/>
              <w:rPr>
                <w:b/>
                <w:sz w:val="22"/>
                <w:szCs w:val="22"/>
              </w:rPr>
            </w:pPr>
            <w:r w:rsidRPr="00F67AE8">
              <w:rPr>
                <w:rFonts w:ascii="Times New (W1)" w:hAnsi="Times New (W1)"/>
                <w:b/>
                <w:sz w:val="20"/>
                <w:szCs w:val="20"/>
              </w:rPr>
              <w:t xml:space="preserve">I hereby attest that the information </w:t>
            </w:r>
            <w:r w:rsidR="00820C16" w:rsidRPr="00F67AE8">
              <w:rPr>
                <w:rFonts w:ascii="Times New (W1)" w:hAnsi="Times New (W1)"/>
                <w:b/>
                <w:sz w:val="20"/>
                <w:szCs w:val="20"/>
              </w:rPr>
              <w:t xml:space="preserve">above </w:t>
            </w:r>
            <w:r w:rsidRPr="00F67AE8">
              <w:rPr>
                <w:rFonts w:ascii="Times New (W1)" w:hAnsi="Times New (W1)"/>
                <w:b/>
                <w:sz w:val="20"/>
                <w:szCs w:val="20"/>
              </w:rPr>
              <w:t>is true and correct</w:t>
            </w:r>
            <w:r w:rsidRPr="00F67AE8">
              <w:rPr>
                <w:b/>
                <w:sz w:val="20"/>
                <w:szCs w:val="20"/>
              </w:rPr>
              <w:t>:</w:t>
            </w:r>
          </w:p>
          <w:p w14:paraId="5780337A" w14:textId="77777777" w:rsidR="00697365" w:rsidRPr="00F67AE8" w:rsidRDefault="00697365" w:rsidP="00107AFD">
            <w:pPr>
              <w:spacing w:before="20" w:after="20"/>
              <w:rPr>
                <w:sz w:val="10"/>
                <w:szCs w:val="10"/>
              </w:rPr>
            </w:pPr>
          </w:p>
          <w:p w14:paraId="6C43B96B" w14:textId="77777777" w:rsidR="00697365" w:rsidRPr="00F67AE8" w:rsidRDefault="00697365" w:rsidP="002D752F">
            <w:pPr>
              <w:tabs>
                <w:tab w:val="left" w:pos="5760"/>
                <w:tab w:val="left" w:pos="9720"/>
              </w:tabs>
              <w:spacing w:before="40" w:after="40"/>
              <w:rPr>
                <w:sz w:val="20"/>
                <w:szCs w:val="20"/>
              </w:rPr>
            </w:pPr>
            <w:r w:rsidRPr="00F67AE8">
              <w:rPr>
                <w:b/>
                <w:sz w:val="20"/>
                <w:szCs w:val="20"/>
              </w:rPr>
              <w:t>Contact Person:</w:t>
            </w:r>
            <w:r w:rsidRPr="00F67AE8">
              <w:rPr>
                <w:sz w:val="20"/>
                <w:szCs w:val="20"/>
              </w:rPr>
              <w:t xml:space="preserve">  </w:t>
            </w:r>
            <w:r w:rsidR="002D752F">
              <w:rPr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statusText w:type="text" w:val="Contact Person Name attesting to the validity of the information provided."/>
                  <w:textInput/>
                </w:ffData>
              </w:fldChar>
            </w:r>
            <w:bookmarkStart w:id="39" w:name="Text14"/>
            <w:r w:rsidR="002D752F">
              <w:rPr>
                <w:sz w:val="20"/>
                <w:szCs w:val="20"/>
              </w:rPr>
              <w:instrText xml:space="preserve"> FORMTEXT </w:instrText>
            </w:r>
            <w:r w:rsidR="002D752F">
              <w:rPr>
                <w:sz w:val="20"/>
                <w:szCs w:val="20"/>
              </w:rPr>
            </w:r>
            <w:r w:rsidR="002D752F">
              <w:rPr>
                <w:sz w:val="20"/>
                <w:szCs w:val="20"/>
              </w:rPr>
              <w:fldChar w:fldCharType="separate"/>
            </w:r>
            <w:r w:rsidR="002D752F">
              <w:rPr>
                <w:noProof/>
                <w:sz w:val="20"/>
                <w:szCs w:val="20"/>
              </w:rPr>
              <w:t> </w:t>
            </w:r>
            <w:r w:rsidR="002D752F">
              <w:rPr>
                <w:noProof/>
                <w:sz w:val="20"/>
                <w:szCs w:val="20"/>
              </w:rPr>
              <w:t> </w:t>
            </w:r>
            <w:r w:rsidR="002D752F">
              <w:rPr>
                <w:noProof/>
                <w:sz w:val="20"/>
                <w:szCs w:val="20"/>
              </w:rPr>
              <w:t> </w:t>
            </w:r>
            <w:r w:rsidR="002D752F">
              <w:rPr>
                <w:noProof/>
                <w:sz w:val="20"/>
                <w:szCs w:val="20"/>
              </w:rPr>
              <w:t> </w:t>
            </w:r>
            <w:r w:rsidR="002D752F">
              <w:rPr>
                <w:noProof/>
                <w:sz w:val="20"/>
                <w:szCs w:val="20"/>
              </w:rPr>
              <w:t> </w:t>
            </w:r>
            <w:r w:rsidR="002D752F">
              <w:rPr>
                <w:sz w:val="20"/>
                <w:szCs w:val="20"/>
              </w:rPr>
              <w:fldChar w:fldCharType="end"/>
            </w:r>
            <w:bookmarkEnd w:id="39"/>
            <w:r w:rsidRPr="00F67AE8">
              <w:rPr>
                <w:sz w:val="20"/>
                <w:szCs w:val="20"/>
              </w:rPr>
              <w:tab/>
            </w:r>
            <w:r w:rsidRPr="00F67AE8">
              <w:rPr>
                <w:b/>
                <w:sz w:val="20"/>
                <w:szCs w:val="20"/>
              </w:rPr>
              <w:t>Telephone:</w:t>
            </w:r>
            <w:r w:rsidRPr="00F67AE8">
              <w:rPr>
                <w:sz w:val="20"/>
                <w:szCs w:val="20"/>
              </w:rPr>
              <w:t xml:space="preserve">  </w:t>
            </w:r>
            <w:r w:rsidR="002D752F">
              <w:rPr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statusText w:type="text" w:val="Contac Person Phone Number"/>
                  <w:textInput/>
                </w:ffData>
              </w:fldChar>
            </w:r>
            <w:bookmarkStart w:id="40" w:name="Text12"/>
            <w:r w:rsidR="002D752F">
              <w:rPr>
                <w:sz w:val="20"/>
                <w:szCs w:val="20"/>
              </w:rPr>
              <w:instrText xml:space="preserve"> FORMTEXT </w:instrText>
            </w:r>
            <w:r w:rsidR="002D752F">
              <w:rPr>
                <w:sz w:val="20"/>
                <w:szCs w:val="20"/>
              </w:rPr>
            </w:r>
            <w:r w:rsidR="002D752F">
              <w:rPr>
                <w:sz w:val="20"/>
                <w:szCs w:val="20"/>
              </w:rPr>
              <w:fldChar w:fldCharType="separate"/>
            </w:r>
            <w:r w:rsidR="002D752F">
              <w:rPr>
                <w:noProof/>
                <w:sz w:val="20"/>
                <w:szCs w:val="20"/>
              </w:rPr>
              <w:t> </w:t>
            </w:r>
            <w:r w:rsidR="002D752F">
              <w:rPr>
                <w:noProof/>
                <w:sz w:val="20"/>
                <w:szCs w:val="20"/>
              </w:rPr>
              <w:t> </w:t>
            </w:r>
            <w:r w:rsidR="002D752F">
              <w:rPr>
                <w:noProof/>
                <w:sz w:val="20"/>
                <w:szCs w:val="20"/>
              </w:rPr>
              <w:t> </w:t>
            </w:r>
            <w:r w:rsidR="002D752F">
              <w:rPr>
                <w:noProof/>
                <w:sz w:val="20"/>
                <w:szCs w:val="20"/>
              </w:rPr>
              <w:t> </w:t>
            </w:r>
            <w:r w:rsidR="002D752F">
              <w:rPr>
                <w:noProof/>
                <w:sz w:val="20"/>
                <w:szCs w:val="20"/>
              </w:rPr>
              <w:t> </w:t>
            </w:r>
            <w:r w:rsidR="002D752F">
              <w:rPr>
                <w:sz w:val="20"/>
                <w:szCs w:val="20"/>
              </w:rPr>
              <w:fldChar w:fldCharType="end"/>
            </w:r>
            <w:bookmarkEnd w:id="40"/>
            <w:r w:rsidRPr="00F67AE8">
              <w:rPr>
                <w:sz w:val="20"/>
                <w:szCs w:val="20"/>
              </w:rPr>
              <w:tab/>
            </w:r>
            <w:r w:rsidRPr="00F67AE8">
              <w:rPr>
                <w:b/>
                <w:sz w:val="20"/>
                <w:szCs w:val="20"/>
              </w:rPr>
              <w:t>E</w:t>
            </w:r>
            <w:r w:rsidR="003C5D15">
              <w:rPr>
                <w:b/>
                <w:sz w:val="20"/>
                <w:szCs w:val="20"/>
              </w:rPr>
              <w:t>-</w:t>
            </w:r>
            <w:r w:rsidRPr="00F67AE8">
              <w:rPr>
                <w:b/>
                <w:sz w:val="20"/>
                <w:szCs w:val="20"/>
              </w:rPr>
              <w:t>mail Address:</w:t>
            </w:r>
            <w:r w:rsidRPr="00F67AE8">
              <w:rPr>
                <w:sz w:val="20"/>
                <w:szCs w:val="20"/>
              </w:rPr>
              <w:t xml:space="preserve">  </w:t>
            </w:r>
            <w:r w:rsidR="00EA1A0F">
              <w:rPr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statusText w:type="text" w:val="Contact Person Email Address"/>
                  <w:textInput/>
                </w:ffData>
              </w:fldChar>
            </w:r>
            <w:bookmarkStart w:id="41" w:name="Text13"/>
            <w:r w:rsidR="00EA1A0F">
              <w:rPr>
                <w:sz w:val="20"/>
                <w:szCs w:val="20"/>
              </w:rPr>
              <w:instrText xml:space="preserve"> FORMTEXT </w:instrText>
            </w:r>
            <w:r w:rsidR="00EA1A0F">
              <w:rPr>
                <w:sz w:val="20"/>
                <w:szCs w:val="20"/>
              </w:rPr>
            </w:r>
            <w:r w:rsidR="00EA1A0F">
              <w:rPr>
                <w:sz w:val="20"/>
                <w:szCs w:val="20"/>
              </w:rPr>
              <w:fldChar w:fldCharType="separate"/>
            </w:r>
            <w:r w:rsidR="00EA1A0F">
              <w:rPr>
                <w:noProof/>
                <w:sz w:val="20"/>
                <w:szCs w:val="20"/>
              </w:rPr>
              <w:t> </w:t>
            </w:r>
            <w:r w:rsidR="00EA1A0F">
              <w:rPr>
                <w:noProof/>
                <w:sz w:val="20"/>
                <w:szCs w:val="20"/>
              </w:rPr>
              <w:t> </w:t>
            </w:r>
            <w:r w:rsidR="00EA1A0F">
              <w:rPr>
                <w:noProof/>
                <w:sz w:val="20"/>
                <w:szCs w:val="20"/>
              </w:rPr>
              <w:t> </w:t>
            </w:r>
            <w:r w:rsidR="00EA1A0F">
              <w:rPr>
                <w:noProof/>
                <w:sz w:val="20"/>
                <w:szCs w:val="20"/>
              </w:rPr>
              <w:t> </w:t>
            </w:r>
            <w:r w:rsidR="00EA1A0F">
              <w:rPr>
                <w:noProof/>
                <w:sz w:val="20"/>
                <w:szCs w:val="20"/>
              </w:rPr>
              <w:t> </w:t>
            </w:r>
            <w:r w:rsidR="00EA1A0F">
              <w:rPr>
                <w:sz w:val="20"/>
                <w:szCs w:val="20"/>
              </w:rPr>
              <w:fldChar w:fldCharType="end"/>
            </w:r>
            <w:bookmarkEnd w:id="41"/>
          </w:p>
        </w:tc>
      </w:tr>
      <w:tr w:rsidR="00496021" w:rsidRPr="00F67AE8" w14:paraId="74256D58" w14:textId="77777777" w:rsidTr="002D752F">
        <w:trPr>
          <w:trHeight w:val="314"/>
        </w:trPr>
        <w:tc>
          <w:tcPr>
            <w:tcW w:w="14390" w:type="dxa"/>
            <w:gridSpan w:val="10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71E656A" w14:textId="77777777" w:rsidR="00496021" w:rsidRPr="003F41D2" w:rsidRDefault="00496021" w:rsidP="00107AFD">
            <w:pPr>
              <w:spacing w:before="40" w:after="40"/>
              <w:jc w:val="center"/>
              <w:rPr>
                <w:rFonts w:ascii="Times New (W1)" w:hAnsi="Times New (W1)"/>
                <w:b/>
                <w:i/>
                <w:sz w:val="22"/>
                <w:szCs w:val="22"/>
              </w:rPr>
            </w:pPr>
            <w:r w:rsidRPr="003F41D2">
              <w:rPr>
                <w:rFonts w:ascii="Times New (W1)" w:hAnsi="Times New (W1)"/>
                <w:b/>
                <w:i/>
                <w:sz w:val="22"/>
                <w:szCs w:val="22"/>
              </w:rPr>
              <w:t>For Agency Use Only</w:t>
            </w:r>
          </w:p>
        </w:tc>
      </w:tr>
      <w:tr w:rsidR="00693D5C" w:rsidRPr="00F67AE8" w14:paraId="5C33D071" w14:textId="77777777" w:rsidTr="002D752F">
        <w:trPr>
          <w:trHeight w:val="1207"/>
        </w:trPr>
        <w:tc>
          <w:tcPr>
            <w:tcW w:w="4495" w:type="dxa"/>
            <w:gridSpan w:val="2"/>
            <w:tcBorders>
              <w:top w:val="single" w:sz="4" w:space="0" w:color="auto"/>
            </w:tcBorders>
            <w:shd w:val="clear" w:color="auto" w:fill="F2F2F2"/>
          </w:tcPr>
          <w:p w14:paraId="5AE0C101" w14:textId="77777777" w:rsidR="002D752F" w:rsidRDefault="00693D5C" w:rsidP="00693D5C">
            <w:pPr>
              <w:spacing w:before="40" w:after="40"/>
              <w:rPr>
                <w:rFonts w:ascii="Times New (W1)" w:hAnsi="Times New (W1)"/>
                <w:b/>
                <w:sz w:val="20"/>
                <w:szCs w:val="20"/>
              </w:rPr>
            </w:pPr>
            <w:r>
              <w:rPr>
                <w:rFonts w:ascii="Times New (W1)" w:hAnsi="Times New (W1)"/>
                <w:b/>
                <w:sz w:val="20"/>
                <w:szCs w:val="20"/>
              </w:rPr>
              <w:t>Grant Manager (GM) Name:</w:t>
            </w:r>
            <w:r w:rsidR="002D752F">
              <w:rPr>
                <w:rFonts w:ascii="Times New (W1)" w:hAnsi="Times New (W1)"/>
                <w:b/>
                <w:sz w:val="20"/>
                <w:szCs w:val="20"/>
              </w:rPr>
              <w:t xml:space="preserve"> </w:t>
            </w:r>
            <w:r w:rsidR="00EA1A0F">
              <w:rPr>
                <w:rFonts w:ascii="Times New (W1)" w:hAnsi="Times New (W1)"/>
                <w:b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statusText w:type="text" w:val="Grant Manager Name"/>
                  <w:textInput/>
                </w:ffData>
              </w:fldChar>
            </w:r>
            <w:bookmarkStart w:id="42" w:name="Text16"/>
            <w:r w:rsidR="00EA1A0F">
              <w:rPr>
                <w:rFonts w:ascii="Times New (W1)" w:hAnsi="Times New (W1)"/>
                <w:b/>
                <w:sz w:val="20"/>
                <w:szCs w:val="20"/>
              </w:rPr>
              <w:instrText xml:space="preserve"> FORMTEXT </w:instrText>
            </w:r>
            <w:r w:rsidR="00EA1A0F">
              <w:rPr>
                <w:rFonts w:ascii="Times New (W1)" w:hAnsi="Times New (W1)"/>
                <w:b/>
                <w:sz w:val="20"/>
                <w:szCs w:val="20"/>
              </w:rPr>
            </w:r>
            <w:r w:rsidR="00EA1A0F">
              <w:rPr>
                <w:rFonts w:ascii="Times New (W1)" w:hAnsi="Times New (W1)"/>
                <w:b/>
                <w:sz w:val="20"/>
                <w:szCs w:val="20"/>
              </w:rPr>
              <w:fldChar w:fldCharType="separate"/>
            </w:r>
            <w:r w:rsidR="00EA1A0F">
              <w:rPr>
                <w:rFonts w:ascii="Times New (W1)" w:hAnsi="Times New (W1)"/>
                <w:b/>
                <w:noProof/>
                <w:sz w:val="20"/>
                <w:szCs w:val="20"/>
              </w:rPr>
              <w:t> </w:t>
            </w:r>
            <w:r w:rsidR="00EA1A0F">
              <w:rPr>
                <w:rFonts w:ascii="Times New (W1)" w:hAnsi="Times New (W1)"/>
                <w:b/>
                <w:noProof/>
                <w:sz w:val="20"/>
                <w:szCs w:val="20"/>
              </w:rPr>
              <w:t> </w:t>
            </w:r>
            <w:r w:rsidR="00EA1A0F">
              <w:rPr>
                <w:rFonts w:ascii="Times New (W1)" w:hAnsi="Times New (W1)"/>
                <w:b/>
                <w:noProof/>
                <w:sz w:val="20"/>
                <w:szCs w:val="20"/>
              </w:rPr>
              <w:t> </w:t>
            </w:r>
            <w:r w:rsidR="00EA1A0F">
              <w:rPr>
                <w:rFonts w:ascii="Times New (W1)" w:hAnsi="Times New (W1)"/>
                <w:b/>
                <w:noProof/>
                <w:sz w:val="20"/>
                <w:szCs w:val="20"/>
              </w:rPr>
              <w:t> </w:t>
            </w:r>
            <w:r w:rsidR="00EA1A0F">
              <w:rPr>
                <w:rFonts w:ascii="Times New (W1)" w:hAnsi="Times New (W1)"/>
                <w:b/>
                <w:noProof/>
                <w:sz w:val="20"/>
                <w:szCs w:val="20"/>
              </w:rPr>
              <w:t> </w:t>
            </w:r>
            <w:r w:rsidR="00EA1A0F">
              <w:rPr>
                <w:rFonts w:ascii="Times New (W1)" w:hAnsi="Times New (W1)"/>
                <w:b/>
                <w:sz w:val="20"/>
                <w:szCs w:val="20"/>
              </w:rPr>
              <w:fldChar w:fldCharType="end"/>
            </w:r>
            <w:bookmarkEnd w:id="42"/>
          </w:p>
          <w:p w14:paraId="7B591CE6" w14:textId="77777777" w:rsidR="00693D5C" w:rsidRPr="00496021" w:rsidRDefault="002D752F" w:rsidP="00693D5C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</w:t>
            </w:r>
            <w:r w:rsidR="00693D5C" w:rsidRPr="00496021">
              <w:rPr>
                <w:b/>
                <w:sz w:val="20"/>
                <w:szCs w:val="20"/>
              </w:rPr>
              <w:t>ecommendation:</w:t>
            </w:r>
          </w:p>
          <w:p w14:paraId="24B6A615" w14:textId="77777777" w:rsidR="002D752F" w:rsidRDefault="002D752F" w:rsidP="00693D5C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if Approved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E06216">
              <w:rPr>
                <w:sz w:val="20"/>
                <w:szCs w:val="20"/>
              </w:rPr>
            </w:r>
            <w:r w:rsidR="00E06216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="00693D5C" w:rsidRPr="00496021">
              <w:rPr>
                <w:sz w:val="20"/>
                <w:szCs w:val="20"/>
              </w:rPr>
              <w:t xml:space="preserve"> </w:t>
            </w:r>
            <w:r w:rsidR="00693D5C" w:rsidRPr="00496021">
              <w:rPr>
                <w:b/>
                <w:sz w:val="20"/>
                <w:szCs w:val="20"/>
              </w:rPr>
              <w:t>APPROVED</w:t>
            </w:r>
          </w:p>
          <w:p w14:paraId="0E0E374B" w14:textId="77777777" w:rsidR="00693D5C" w:rsidRPr="00F67AE8" w:rsidRDefault="002D752F" w:rsidP="00693D5C">
            <w:pPr>
              <w:spacing w:before="40" w:after="40"/>
              <w:rPr>
                <w:rFonts w:ascii="Times New (W1)" w:hAnsi="Times New (W1)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statusText w:type="text" w:val="Check if not approved"/>
                  <w:checkBox>
                    <w:sizeAuto/>
                    <w:default w:val="0"/>
                  </w:checkBox>
                </w:ffData>
              </w:fldChar>
            </w:r>
            <w:bookmarkStart w:id="43" w:name="Check6"/>
            <w:r>
              <w:rPr>
                <w:sz w:val="20"/>
                <w:szCs w:val="20"/>
              </w:rPr>
              <w:instrText xml:space="preserve"> FORMCHECKBOX </w:instrText>
            </w:r>
            <w:r w:rsidR="00E06216">
              <w:rPr>
                <w:sz w:val="20"/>
                <w:szCs w:val="20"/>
              </w:rPr>
            </w:r>
            <w:r w:rsidR="00E06216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43"/>
            <w:r w:rsidR="00693D5C" w:rsidRPr="00496021">
              <w:rPr>
                <w:sz w:val="20"/>
                <w:szCs w:val="20"/>
              </w:rPr>
              <w:t xml:space="preserve"> </w:t>
            </w:r>
            <w:r w:rsidR="00693D5C">
              <w:rPr>
                <w:b/>
                <w:sz w:val="20"/>
                <w:szCs w:val="20"/>
              </w:rPr>
              <w:t xml:space="preserve">NOT </w:t>
            </w:r>
            <w:r w:rsidR="00693D5C" w:rsidRPr="00496021">
              <w:rPr>
                <w:b/>
                <w:sz w:val="20"/>
                <w:szCs w:val="20"/>
              </w:rPr>
              <w:t>APPROVED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</w:tcBorders>
            <w:shd w:val="clear" w:color="auto" w:fill="F2F2F2"/>
          </w:tcPr>
          <w:p w14:paraId="526BEC8C" w14:textId="77777777" w:rsidR="00693D5C" w:rsidRPr="00F67AE8" w:rsidRDefault="00693D5C" w:rsidP="00107AFD">
            <w:pPr>
              <w:spacing w:before="40" w:after="40"/>
              <w:rPr>
                <w:rFonts w:ascii="Times New (W1)" w:hAnsi="Times New (W1)"/>
                <w:b/>
                <w:sz w:val="20"/>
                <w:szCs w:val="20"/>
              </w:rPr>
            </w:pPr>
            <w:r>
              <w:rPr>
                <w:rFonts w:ascii="Times New (W1)" w:hAnsi="Times New (W1)"/>
                <w:b/>
                <w:sz w:val="20"/>
                <w:szCs w:val="20"/>
              </w:rPr>
              <w:t xml:space="preserve">Date: </w:t>
            </w:r>
            <w:r w:rsidR="002D752F">
              <w:rPr>
                <w:rFonts w:ascii="Times New (W1)" w:hAnsi="Times New (W1)"/>
                <w:b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statusText w:type="text" w:val="Enter Date of determination"/>
                  <w:textInput/>
                </w:ffData>
              </w:fldChar>
            </w:r>
            <w:bookmarkStart w:id="44" w:name="Text15"/>
            <w:r w:rsidR="002D752F">
              <w:rPr>
                <w:rFonts w:ascii="Times New (W1)" w:hAnsi="Times New (W1)"/>
                <w:b/>
                <w:sz w:val="20"/>
                <w:szCs w:val="20"/>
              </w:rPr>
              <w:instrText xml:space="preserve"> FORMTEXT </w:instrText>
            </w:r>
            <w:r w:rsidR="002D752F">
              <w:rPr>
                <w:rFonts w:ascii="Times New (W1)" w:hAnsi="Times New (W1)"/>
                <w:b/>
                <w:sz w:val="20"/>
                <w:szCs w:val="20"/>
              </w:rPr>
            </w:r>
            <w:r w:rsidR="002D752F">
              <w:rPr>
                <w:rFonts w:ascii="Times New (W1)" w:hAnsi="Times New (W1)"/>
                <w:b/>
                <w:sz w:val="20"/>
                <w:szCs w:val="20"/>
              </w:rPr>
              <w:fldChar w:fldCharType="separate"/>
            </w:r>
            <w:r w:rsidR="002D752F">
              <w:rPr>
                <w:rFonts w:ascii="Times New (W1)" w:hAnsi="Times New (W1)"/>
                <w:b/>
                <w:noProof/>
                <w:sz w:val="20"/>
                <w:szCs w:val="20"/>
              </w:rPr>
              <w:t> </w:t>
            </w:r>
            <w:r w:rsidR="002D752F">
              <w:rPr>
                <w:rFonts w:ascii="Times New (W1)" w:hAnsi="Times New (W1)"/>
                <w:b/>
                <w:noProof/>
                <w:sz w:val="20"/>
                <w:szCs w:val="20"/>
              </w:rPr>
              <w:t> </w:t>
            </w:r>
            <w:r w:rsidR="002D752F">
              <w:rPr>
                <w:rFonts w:ascii="Times New (W1)" w:hAnsi="Times New (W1)"/>
                <w:b/>
                <w:noProof/>
                <w:sz w:val="20"/>
                <w:szCs w:val="20"/>
              </w:rPr>
              <w:t> </w:t>
            </w:r>
            <w:r w:rsidR="002D752F">
              <w:rPr>
                <w:rFonts w:ascii="Times New (W1)" w:hAnsi="Times New (W1)"/>
                <w:b/>
                <w:noProof/>
                <w:sz w:val="20"/>
                <w:szCs w:val="20"/>
              </w:rPr>
              <w:t> </w:t>
            </w:r>
            <w:r w:rsidR="002D752F">
              <w:rPr>
                <w:rFonts w:ascii="Times New (W1)" w:hAnsi="Times New (W1)"/>
                <w:b/>
                <w:noProof/>
                <w:sz w:val="20"/>
                <w:szCs w:val="20"/>
              </w:rPr>
              <w:t> </w:t>
            </w:r>
            <w:r w:rsidR="002D752F">
              <w:rPr>
                <w:rFonts w:ascii="Times New (W1)" w:hAnsi="Times New (W1)"/>
                <w:b/>
                <w:sz w:val="20"/>
                <w:szCs w:val="20"/>
              </w:rPr>
              <w:fldChar w:fldCharType="end"/>
            </w:r>
            <w:bookmarkEnd w:id="44"/>
          </w:p>
        </w:tc>
        <w:tc>
          <w:tcPr>
            <w:tcW w:w="8189" w:type="dxa"/>
            <w:gridSpan w:val="5"/>
            <w:tcBorders>
              <w:top w:val="single" w:sz="4" w:space="0" w:color="auto"/>
            </w:tcBorders>
            <w:shd w:val="clear" w:color="auto" w:fill="F2F2F2"/>
          </w:tcPr>
          <w:p w14:paraId="115E8876" w14:textId="77777777" w:rsidR="00693D5C" w:rsidRDefault="00693D5C" w:rsidP="00107AFD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GM </w:t>
            </w:r>
            <w:r w:rsidRPr="00496021">
              <w:rPr>
                <w:b/>
                <w:sz w:val="20"/>
                <w:szCs w:val="20"/>
              </w:rPr>
              <w:t>Justification for Recommendation:</w:t>
            </w:r>
            <w:r w:rsidR="002D752F">
              <w:rPr>
                <w:b/>
                <w:sz w:val="20"/>
                <w:szCs w:val="20"/>
              </w:rPr>
              <w:t xml:space="preserve"> </w:t>
            </w:r>
            <w:r w:rsidR="002D752F">
              <w:rPr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statusText w:type="text" w:val="Enter justification / rational for recommendation to approve or not."/>
                  <w:textInput/>
                </w:ffData>
              </w:fldChar>
            </w:r>
            <w:bookmarkStart w:id="45" w:name="Text17"/>
            <w:r w:rsidR="002D752F">
              <w:rPr>
                <w:b/>
                <w:sz w:val="20"/>
                <w:szCs w:val="20"/>
              </w:rPr>
              <w:instrText xml:space="preserve"> FORMTEXT </w:instrText>
            </w:r>
            <w:r w:rsidR="002D752F">
              <w:rPr>
                <w:b/>
                <w:sz w:val="20"/>
                <w:szCs w:val="20"/>
              </w:rPr>
            </w:r>
            <w:r w:rsidR="002D752F">
              <w:rPr>
                <w:b/>
                <w:sz w:val="20"/>
                <w:szCs w:val="20"/>
              </w:rPr>
              <w:fldChar w:fldCharType="separate"/>
            </w:r>
            <w:r w:rsidR="002D752F">
              <w:rPr>
                <w:b/>
                <w:noProof/>
                <w:sz w:val="20"/>
                <w:szCs w:val="20"/>
              </w:rPr>
              <w:t> </w:t>
            </w:r>
            <w:r w:rsidR="002D752F">
              <w:rPr>
                <w:b/>
                <w:noProof/>
                <w:sz w:val="20"/>
                <w:szCs w:val="20"/>
              </w:rPr>
              <w:t> </w:t>
            </w:r>
            <w:r w:rsidR="002D752F">
              <w:rPr>
                <w:b/>
                <w:noProof/>
                <w:sz w:val="20"/>
                <w:szCs w:val="20"/>
              </w:rPr>
              <w:t> </w:t>
            </w:r>
            <w:r w:rsidR="002D752F">
              <w:rPr>
                <w:b/>
                <w:noProof/>
                <w:sz w:val="20"/>
                <w:szCs w:val="20"/>
              </w:rPr>
              <w:t> </w:t>
            </w:r>
            <w:r w:rsidR="002D752F">
              <w:rPr>
                <w:b/>
                <w:noProof/>
                <w:sz w:val="20"/>
                <w:szCs w:val="20"/>
              </w:rPr>
              <w:t> </w:t>
            </w:r>
            <w:r w:rsidR="002D752F">
              <w:rPr>
                <w:b/>
                <w:sz w:val="20"/>
                <w:szCs w:val="20"/>
              </w:rPr>
              <w:fldChar w:fldCharType="end"/>
            </w:r>
            <w:bookmarkEnd w:id="45"/>
          </w:p>
          <w:p w14:paraId="72A5C2EC" w14:textId="77777777" w:rsidR="00693D5C" w:rsidRPr="00496021" w:rsidRDefault="00693D5C" w:rsidP="00107AFD">
            <w:pPr>
              <w:spacing w:before="40" w:after="40"/>
              <w:rPr>
                <w:rFonts w:ascii="Times New (W1)" w:hAnsi="Times New (W1)"/>
                <w:b/>
                <w:sz w:val="20"/>
                <w:szCs w:val="20"/>
              </w:rPr>
            </w:pPr>
          </w:p>
        </w:tc>
      </w:tr>
      <w:tr w:rsidR="00496021" w:rsidRPr="00F67AE8" w14:paraId="3986CB1E" w14:textId="77777777" w:rsidTr="002D752F">
        <w:trPr>
          <w:trHeight w:val="242"/>
        </w:trPr>
        <w:tc>
          <w:tcPr>
            <w:tcW w:w="14390" w:type="dxa"/>
            <w:gridSpan w:val="10"/>
            <w:shd w:val="clear" w:color="auto" w:fill="D9D9D9"/>
          </w:tcPr>
          <w:p w14:paraId="4AD070DE" w14:textId="77777777" w:rsidR="00496021" w:rsidRPr="003F41D2" w:rsidRDefault="003F41D2" w:rsidP="00107AFD">
            <w:pPr>
              <w:spacing w:before="40" w:after="40"/>
              <w:jc w:val="center"/>
              <w:rPr>
                <w:b/>
                <w:sz w:val="21"/>
                <w:szCs w:val="21"/>
              </w:rPr>
            </w:pPr>
            <w:r w:rsidRPr="003F41D2">
              <w:rPr>
                <w:b/>
                <w:sz w:val="21"/>
                <w:szCs w:val="21"/>
              </w:rPr>
              <w:t>MANAGEMENT APPROVAL</w:t>
            </w:r>
          </w:p>
        </w:tc>
      </w:tr>
      <w:tr w:rsidR="00693D5C" w:rsidRPr="00F67AE8" w14:paraId="7E3BA03B" w14:textId="77777777" w:rsidTr="002D752F">
        <w:trPr>
          <w:trHeight w:val="404"/>
        </w:trPr>
        <w:tc>
          <w:tcPr>
            <w:tcW w:w="4495" w:type="dxa"/>
            <w:gridSpan w:val="2"/>
            <w:shd w:val="clear" w:color="auto" w:fill="F2F2F2"/>
          </w:tcPr>
          <w:p w14:paraId="032B08E8" w14:textId="77777777" w:rsidR="00107AFD" w:rsidRPr="003F41D2" w:rsidRDefault="00107AFD" w:rsidP="00107AFD">
            <w:pPr>
              <w:spacing w:before="40" w:after="40"/>
              <w:ind w:left="1440" w:hanging="1440"/>
              <w:rPr>
                <w:b/>
                <w:sz w:val="20"/>
                <w:szCs w:val="20"/>
              </w:rPr>
            </w:pPr>
            <w:r w:rsidRPr="003F41D2">
              <w:rPr>
                <w:b/>
                <w:sz w:val="20"/>
                <w:szCs w:val="20"/>
              </w:rPr>
              <w:t>Department Manager</w:t>
            </w:r>
          </w:p>
        </w:tc>
        <w:tc>
          <w:tcPr>
            <w:tcW w:w="1706" w:type="dxa"/>
            <w:gridSpan w:val="3"/>
            <w:shd w:val="clear" w:color="auto" w:fill="F2F2F2"/>
          </w:tcPr>
          <w:p w14:paraId="250158F1" w14:textId="77777777" w:rsidR="00107AFD" w:rsidRPr="003F41D2" w:rsidRDefault="002D752F" w:rsidP="00107AF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statusText w:type="text" w:val="Enter Department Manager Name"/>
                  <w:textInput/>
                </w:ffData>
              </w:fldChar>
            </w:r>
            <w:bookmarkStart w:id="46" w:name="Text18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46"/>
          </w:p>
        </w:tc>
        <w:tc>
          <w:tcPr>
            <w:tcW w:w="4770" w:type="dxa"/>
            <w:gridSpan w:val="3"/>
            <w:tcBorders>
              <w:left w:val="nil"/>
            </w:tcBorders>
            <w:shd w:val="clear" w:color="auto" w:fill="F2F2F2"/>
          </w:tcPr>
          <w:p w14:paraId="3FBDD2EB" w14:textId="77777777" w:rsidR="00107AFD" w:rsidRPr="00496021" w:rsidRDefault="002D752F" w:rsidP="005970E5">
            <w:pPr>
              <w:tabs>
                <w:tab w:val="left" w:pos="8280"/>
                <w:tab w:val="left" w:pos="8640"/>
              </w:tabs>
              <w:spacing w:before="40" w:after="40"/>
              <w:ind w:left="1512" w:hanging="1512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if approved by department manager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E06216">
              <w:rPr>
                <w:sz w:val="20"/>
                <w:szCs w:val="20"/>
              </w:rPr>
            </w:r>
            <w:r w:rsidR="00E06216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="00107AFD" w:rsidRPr="00496021">
              <w:rPr>
                <w:sz w:val="20"/>
                <w:szCs w:val="20"/>
              </w:rPr>
              <w:t xml:space="preserve"> </w:t>
            </w:r>
            <w:r w:rsidR="00107AFD" w:rsidRPr="00496021">
              <w:rPr>
                <w:b/>
                <w:sz w:val="20"/>
                <w:szCs w:val="20"/>
              </w:rPr>
              <w:t>APPROVED</w:t>
            </w:r>
            <w:r w:rsidR="005970E5">
              <w:rPr>
                <w:b/>
                <w:sz w:val="20"/>
                <w:szCs w:val="20"/>
              </w:rPr>
              <w:tab/>
            </w:r>
            <w:r w:rsidR="00EA1A0F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if not approved by department manager"/>
                  <w:checkBox>
                    <w:sizeAuto/>
                    <w:default w:val="0"/>
                  </w:checkBox>
                </w:ffData>
              </w:fldChar>
            </w:r>
            <w:r w:rsidR="00EA1A0F">
              <w:rPr>
                <w:sz w:val="20"/>
                <w:szCs w:val="20"/>
              </w:rPr>
              <w:instrText xml:space="preserve"> FORMCHECKBOX </w:instrText>
            </w:r>
            <w:r w:rsidR="00E06216">
              <w:rPr>
                <w:sz w:val="20"/>
                <w:szCs w:val="20"/>
              </w:rPr>
            </w:r>
            <w:r w:rsidR="00E06216">
              <w:rPr>
                <w:sz w:val="20"/>
                <w:szCs w:val="20"/>
              </w:rPr>
              <w:fldChar w:fldCharType="separate"/>
            </w:r>
            <w:r w:rsidR="00EA1A0F">
              <w:rPr>
                <w:sz w:val="20"/>
                <w:szCs w:val="20"/>
              </w:rPr>
              <w:fldChar w:fldCharType="end"/>
            </w:r>
            <w:r w:rsidR="00107AFD" w:rsidRPr="00496021">
              <w:rPr>
                <w:sz w:val="20"/>
                <w:szCs w:val="20"/>
              </w:rPr>
              <w:t xml:space="preserve"> </w:t>
            </w:r>
            <w:r w:rsidR="00107AFD">
              <w:rPr>
                <w:b/>
                <w:sz w:val="20"/>
                <w:szCs w:val="20"/>
              </w:rPr>
              <w:t xml:space="preserve">NOT </w:t>
            </w:r>
            <w:r w:rsidR="00107AFD" w:rsidRPr="00496021">
              <w:rPr>
                <w:b/>
                <w:sz w:val="20"/>
                <w:szCs w:val="20"/>
              </w:rPr>
              <w:t>APPROVED</w:t>
            </w:r>
            <w:r w:rsidR="00107AFD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3419" w:type="dxa"/>
            <w:gridSpan w:val="2"/>
            <w:tcBorders>
              <w:left w:val="nil"/>
            </w:tcBorders>
            <w:shd w:val="clear" w:color="auto" w:fill="F2F2F2"/>
          </w:tcPr>
          <w:p w14:paraId="70516925" w14:textId="77777777" w:rsidR="00107AFD" w:rsidRPr="00107AFD" w:rsidRDefault="00107AFD" w:rsidP="00107AFD">
            <w:pPr>
              <w:spacing w:before="40" w:after="40"/>
              <w:ind w:left="1510" w:hanging="1510"/>
              <w:rPr>
                <w:b/>
                <w:sz w:val="20"/>
                <w:szCs w:val="20"/>
              </w:rPr>
            </w:pPr>
            <w:r w:rsidRPr="00107AFD">
              <w:rPr>
                <w:b/>
                <w:sz w:val="20"/>
                <w:szCs w:val="20"/>
              </w:rPr>
              <w:t>Date:</w:t>
            </w:r>
            <w:r w:rsidR="005970E5">
              <w:rPr>
                <w:b/>
                <w:sz w:val="20"/>
                <w:szCs w:val="20"/>
              </w:rPr>
              <w:t xml:space="preserve"> </w:t>
            </w:r>
            <w:r w:rsidR="005970E5">
              <w:rPr>
                <w:b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statusText w:type="text" w:val="Enter Date of decision"/>
                  <w:textInput/>
                </w:ffData>
              </w:fldChar>
            </w:r>
            <w:bookmarkStart w:id="47" w:name="Text21"/>
            <w:r w:rsidR="005970E5">
              <w:rPr>
                <w:b/>
                <w:sz w:val="20"/>
                <w:szCs w:val="20"/>
              </w:rPr>
              <w:instrText xml:space="preserve"> FORMTEXT </w:instrText>
            </w:r>
            <w:r w:rsidR="005970E5">
              <w:rPr>
                <w:b/>
                <w:sz w:val="20"/>
                <w:szCs w:val="20"/>
              </w:rPr>
            </w:r>
            <w:r w:rsidR="005970E5">
              <w:rPr>
                <w:b/>
                <w:sz w:val="20"/>
                <w:szCs w:val="20"/>
              </w:rPr>
              <w:fldChar w:fldCharType="separate"/>
            </w:r>
            <w:r w:rsidR="005970E5">
              <w:rPr>
                <w:b/>
                <w:noProof/>
                <w:sz w:val="20"/>
                <w:szCs w:val="20"/>
              </w:rPr>
              <w:t> </w:t>
            </w:r>
            <w:r w:rsidR="005970E5">
              <w:rPr>
                <w:b/>
                <w:noProof/>
                <w:sz w:val="20"/>
                <w:szCs w:val="20"/>
              </w:rPr>
              <w:t> </w:t>
            </w:r>
            <w:r w:rsidR="005970E5">
              <w:rPr>
                <w:b/>
                <w:noProof/>
                <w:sz w:val="20"/>
                <w:szCs w:val="20"/>
              </w:rPr>
              <w:t> </w:t>
            </w:r>
            <w:r w:rsidR="005970E5">
              <w:rPr>
                <w:b/>
                <w:noProof/>
                <w:sz w:val="20"/>
                <w:szCs w:val="20"/>
              </w:rPr>
              <w:t> </w:t>
            </w:r>
            <w:r w:rsidR="005970E5">
              <w:rPr>
                <w:b/>
                <w:noProof/>
                <w:sz w:val="20"/>
                <w:szCs w:val="20"/>
              </w:rPr>
              <w:t> </w:t>
            </w:r>
            <w:r w:rsidR="005970E5">
              <w:rPr>
                <w:b/>
                <w:sz w:val="20"/>
                <w:szCs w:val="20"/>
              </w:rPr>
              <w:fldChar w:fldCharType="end"/>
            </w:r>
            <w:bookmarkEnd w:id="47"/>
          </w:p>
        </w:tc>
      </w:tr>
      <w:tr w:rsidR="000E6417" w:rsidRPr="00F67AE8" w14:paraId="194EBD87" w14:textId="77777777" w:rsidTr="002D752F">
        <w:trPr>
          <w:trHeight w:val="404"/>
        </w:trPr>
        <w:tc>
          <w:tcPr>
            <w:tcW w:w="4495" w:type="dxa"/>
            <w:gridSpan w:val="2"/>
            <w:shd w:val="clear" w:color="auto" w:fill="F2F2F2"/>
          </w:tcPr>
          <w:p w14:paraId="507EF7EF" w14:textId="77777777" w:rsidR="00107AFD" w:rsidRPr="003F41D2" w:rsidRDefault="00107AFD" w:rsidP="00107AFD">
            <w:pPr>
              <w:spacing w:before="40" w:after="40"/>
              <w:ind w:left="1440" w:hanging="1440"/>
              <w:rPr>
                <w:b/>
                <w:sz w:val="20"/>
                <w:szCs w:val="20"/>
              </w:rPr>
            </w:pPr>
            <w:r w:rsidRPr="003D07C4">
              <w:rPr>
                <w:b/>
                <w:sz w:val="20"/>
                <w:szCs w:val="20"/>
              </w:rPr>
              <w:t>Director</w:t>
            </w:r>
          </w:p>
        </w:tc>
        <w:tc>
          <w:tcPr>
            <w:tcW w:w="1706" w:type="dxa"/>
            <w:gridSpan w:val="3"/>
            <w:shd w:val="clear" w:color="auto" w:fill="F2F2F2"/>
          </w:tcPr>
          <w:p w14:paraId="31FA7972" w14:textId="77777777" w:rsidR="00107AFD" w:rsidRPr="003F41D2" w:rsidRDefault="009D031A" w:rsidP="00107AFD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Jennifer</w:t>
            </w:r>
            <w:r w:rsidR="00107AFD" w:rsidRPr="003D07C4">
              <w:rPr>
                <w:sz w:val="20"/>
                <w:szCs w:val="20"/>
              </w:rPr>
              <w:t xml:space="preserve"> Troke</w:t>
            </w:r>
          </w:p>
        </w:tc>
        <w:tc>
          <w:tcPr>
            <w:tcW w:w="4770" w:type="dxa"/>
            <w:gridSpan w:val="3"/>
            <w:tcBorders>
              <w:left w:val="nil"/>
            </w:tcBorders>
            <w:shd w:val="clear" w:color="auto" w:fill="F2F2F2"/>
          </w:tcPr>
          <w:p w14:paraId="7111DA49" w14:textId="77777777" w:rsidR="00107AFD" w:rsidRPr="00496021" w:rsidRDefault="005970E5" w:rsidP="005970E5">
            <w:pPr>
              <w:tabs>
                <w:tab w:val="left" w:pos="8640"/>
              </w:tabs>
              <w:spacing w:before="40" w:after="40"/>
              <w:ind w:left="1512" w:hanging="1512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if approved by Division Director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E06216">
              <w:rPr>
                <w:sz w:val="20"/>
                <w:szCs w:val="20"/>
              </w:rPr>
            </w:r>
            <w:r w:rsidR="00E06216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="00107AFD" w:rsidRPr="00496021">
              <w:rPr>
                <w:sz w:val="20"/>
                <w:szCs w:val="20"/>
              </w:rPr>
              <w:t xml:space="preserve"> </w:t>
            </w:r>
            <w:r w:rsidR="00107AFD" w:rsidRPr="00496021">
              <w:rPr>
                <w:b/>
                <w:sz w:val="20"/>
                <w:szCs w:val="20"/>
              </w:rPr>
              <w:t>APPROVED</w:t>
            </w:r>
            <w:r>
              <w:rPr>
                <w:b/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if not approved by Division Director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E06216">
              <w:rPr>
                <w:sz w:val="20"/>
                <w:szCs w:val="20"/>
              </w:rPr>
            </w:r>
            <w:r w:rsidR="00E06216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="00107AFD" w:rsidRPr="00496021">
              <w:rPr>
                <w:sz w:val="20"/>
                <w:szCs w:val="20"/>
              </w:rPr>
              <w:t xml:space="preserve"> </w:t>
            </w:r>
            <w:r w:rsidR="00107AFD">
              <w:rPr>
                <w:b/>
                <w:sz w:val="20"/>
                <w:szCs w:val="20"/>
              </w:rPr>
              <w:t xml:space="preserve">NOT </w:t>
            </w:r>
            <w:r w:rsidR="00107AFD" w:rsidRPr="00496021">
              <w:rPr>
                <w:b/>
                <w:sz w:val="20"/>
                <w:szCs w:val="20"/>
              </w:rPr>
              <w:t>APPROVED</w:t>
            </w:r>
            <w:r w:rsidR="00107AFD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3419" w:type="dxa"/>
            <w:gridSpan w:val="2"/>
            <w:tcBorders>
              <w:left w:val="nil"/>
            </w:tcBorders>
            <w:shd w:val="clear" w:color="auto" w:fill="F2F2F2"/>
          </w:tcPr>
          <w:p w14:paraId="54F0147C" w14:textId="77777777" w:rsidR="00107AFD" w:rsidRPr="00107AFD" w:rsidRDefault="00107AFD" w:rsidP="00107AFD">
            <w:pPr>
              <w:spacing w:before="40" w:after="40"/>
              <w:ind w:left="1510" w:hanging="1510"/>
              <w:rPr>
                <w:b/>
                <w:sz w:val="20"/>
                <w:szCs w:val="20"/>
              </w:rPr>
            </w:pPr>
            <w:r w:rsidRPr="00107AFD">
              <w:rPr>
                <w:b/>
                <w:sz w:val="20"/>
                <w:szCs w:val="20"/>
              </w:rPr>
              <w:t>Date:</w:t>
            </w:r>
            <w:r w:rsidR="005970E5">
              <w:rPr>
                <w:b/>
                <w:sz w:val="20"/>
                <w:szCs w:val="20"/>
              </w:rPr>
              <w:t xml:space="preserve"> </w:t>
            </w:r>
            <w:r w:rsidR="005970E5">
              <w:rPr>
                <w:b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statusText w:type="text" w:val="Enter Date of decision"/>
                  <w:textInput/>
                </w:ffData>
              </w:fldChar>
            </w:r>
            <w:bookmarkStart w:id="48" w:name="Text20"/>
            <w:r w:rsidR="005970E5">
              <w:rPr>
                <w:b/>
                <w:sz w:val="20"/>
                <w:szCs w:val="20"/>
              </w:rPr>
              <w:instrText xml:space="preserve"> FORMTEXT </w:instrText>
            </w:r>
            <w:r w:rsidR="005970E5">
              <w:rPr>
                <w:b/>
                <w:sz w:val="20"/>
                <w:szCs w:val="20"/>
              </w:rPr>
            </w:r>
            <w:r w:rsidR="005970E5">
              <w:rPr>
                <w:b/>
                <w:sz w:val="20"/>
                <w:szCs w:val="20"/>
              </w:rPr>
              <w:fldChar w:fldCharType="separate"/>
            </w:r>
            <w:r w:rsidR="005970E5">
              <w:rPr>
                <w:b/>
                <w:noProof/>
                <w:sz w:val="20"/>
                <w:szCs w:val="20"/>
              </w:rPr>
              <w:t> </w:t>
            </w:r>
            <w:r w:rsidR="005970E5">
              <w:rPr>
                <w:b/>
                <w:noProof/>
                <w:sz w:val="20"/>
                <w:szCs w:val="20"/>
              </w:rPr>
              <w:t> </w:t>
            </w:r>
            <w:r w:rsidR="005970E5">
              <w:rPr>
                <w:b/>
                <w:noProof/>
                <w:sz w:val="20"/>
                <w:szCs w:val="20"/>
              </w:rPr>
              <w:t> </w:t>
            </w:r>
            <w:r w:rsidR="005970E5">
              <w:rPr>
                <w:b/>
                <w:noProof/>
                <w:sz w:val="20"/>
                <w:szCs w:val="20"/>
              </w:rPr>
              <w:t> </w:t>
            </w:r>
            <w:r w:rsidR="005970E5">
              <w:rPr>
                <w:b/>
                <w:noProof/>
                <w:sz w:val="20"/>
                <w:szCs w:val="20"/>
              </w:rPr>
              <w:t> </w:t>
            </w:r>
            <w:r w:rsidR="005970E5">
              <w:rPr>
                <w:b/>
                <w:sz w:val="20"/>
                <w:szCs w:val="20"/>
              </w:rPr>
              <w:fldChar w:fldCharType="end"/>
            </w:r>
            <w:bookmarkEnd w:id="48"/>
          </w:p>
        </w:tc>
      </w:tr>
      <w:tr w:rsidR="000E6417" w:rsidRPr="00F67AE8" w14:paraId="66DFCBC3" w14:textId="77777777" w:rsidTr="002D752F">
        <w:trPr>
          <w:trHeight w:val="404"/>
        </w:trPr>
        <w:tc>
          <w:tcPr>
            <w:tcW w:w="4495" w:type="dxa"/>
            <w:gridSpan w:val="2"/>
            <w:shd w:val="clear" w:color="auto" w:fill="F2F2F2"/>
          </w:tcPr>
          <w:p w14:paraId="7CC9ADC5" w14:textId="77777777" w:rsidR="00107AFD" w:rsidRPr="00F014F3" w:rsidRDefault="003D07C4" w:rsidP="00107AFD">
            <w:pPr>
              <w:spacing w:before="40" w:after="40"/>
              <w:ind w:left="1440" w:hanging="1440"/>
              <w:rPr>
                <w:b/>
                <w:sz w:val="20"/>
                <w:szCs w:val="20"/>
                <w:highlight w:val="yellow"/>
              </w:rPr>
            </w:pPr>
            <w:r w:rsidRPr="003D07C4">
              <w:rPr>
                <w:b/>
                <w:sz w:val="20"/>
                <w:szCs w:val="20"/>
              </w:rPr>
              <w:t xml:space="preserve">Division </w:t>
            </w:r>
            <w:r w:rsidR="00107AFD" w:rsidRPr="003D07C4">
              <w:rPr>
                <w:b/>
                <w:sz w:val="20"/>
                <w:szCs w:val="20"/>
              </w:rPr>
              <w:t>Director</w:t>
            </w:r>
          </w:p>
        </w:tc>
        <w:tc>
          <w:tcPr>
            <w:tcW w:w="1706" w:type="dxa"/>
            <w:gridSpan w:val="3"/>
            <w:shd w:val="clear" w:color="auto" w:fill="F2F2F2"/>
          </w:tcPr>
          <w:p w14:paraId="601C5494" w14:textId="77777777" w:rsidR="00107AFD" w:rsidRPr="00F014F3" w:rsidRDefault="003D07C4" w:rsidP="00107AFD">
            <w:pPr>
              <w:spacing w:before="40" w:after="4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Courtney Arbour</w:t>
            </w:r>
          </w:p>
        </w:tc>
        <w:tc>
          <w:tcPr>
            <w:tcW w:w="4770" w:type="dxa"/>
            <w:gridSpan w:val="3"/>
            <w:tcBorders>
              <w:left w:val="nil"/>
            </w:tcBorders>
            <w:shd w:val="clear" w:color="auto" w:fill="F2F2F2"/>
          </w:tcPr>
          <w:p w14:paraId="39E58EE7" w14:textId="77777777" w:rsidR="00107AFD" w:rsidRPr="00496021" w:rsidRDefault="005970E5" w:rsidP="00107AFD">
            <w:pPr>
              <w:spacing w:before="40" w:after="40"/>
              <w:ind w:left="1510" w:hanging="1510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if approved by Deputy Director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E06216">
              <w:rPr>
                <w:sz w:val="20"/>
                <w:szCs w:val="20"/>
              </w:rPr>
            </w:r>
            <w:r w:rsidR="00E06216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="00107AFD" w:rsidRPr="00496021">
              <w:rPr>
                <w:sz w:val="20"/>
                <w:szCs w:val="20"/>
              </w:rPr>
              <w:t xml:space="preserve"> </w:t>
            </w:r>
            <w:r w:rsidR="00107AFD" w:rsidRPr="00496021">
              <w:rPr>
                <w:b/>
                <w:sz w:val="20"/>
                <w:szCs w:val="20"/>
              </w:rPr>
              <w:t>APPROVED</w:t>
            </w:r>
            <w:r>
              <w:rPr>
                <w:b/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if not approved by Deputy Director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E06216">
              <w:rPr>
                <w:sz w:val="20"/>
                <w:szCs w:val="20"/>
              </w:rPr>
            </w:r>
            <w:r w:rsidR="00E06216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="00107AFD" w:rsidRPr="00496021">
              <w:rPr>
                <w:sz w:val="20"/>
                <w:szCs w:val="20"/>
              </w:rPr>
              <w:t xml:space="preserve"> </w:t>
            </w:r>
            <w:r w:rsidR="00107AFD">
              <w:rPr>
                <w:b/>
                <w:sz w:val="20"/>
                <w:szCs w:val="20"/>
              </w:rPr>
              <w:t xml:space="preserve">NOT </w:t>
            </w:r>
            <w:r w:rsidR="00107AFD" w:rsidRPr="00496021">
              <w:rPr>
                <w:b/>
                <w:sz w:val="20"/>
                <w:szCs w:val="20"/>
              </w:rPr>
              <w:t>APPROVED</w:t>
            </w:r>
            <w:r w:rsidR="00107AFD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3419" w:type="dxa"/>
            <w:gridSpan w:val="2"/>
            <w:tcBorders>
              <w:left w:val="nil"/>
            </w:tcBorders>
            <w:shd w:val="clear" w:color="auto" w:fill="F2F2F2"/>
          </w:tcPr>
          <w:p w14:paraId="36A8054A" w14:textId="77777777" w:rsidR="00107AFD" w:rsidRPr="00107AFD" w:rsidRDefault="00107AFD" w:rsidP="00107AFD">
            <w:pPr>
              <w:spacing w:before="40" w:after="40"/>
              <w:ind w:left="1510" w:hanging="1510"/>
              <w:rPr>
                <w:b/>
                <w:sz w:val="20"/>
                <w:szCs w:val="20"/>
              </w:rPr>
            </w:pPr>
            <w:r w:rsidRPr="00107AFD">
              <w:rPr>
                <w:b/>
                <w:sz w:val="20"/>
                <w:szCs w:val="20"/>
              </w:rPr>
              <w:t>Date:</w:t>
            </w:r>
            <w:r w:rsidR="005970E5">
              <w:rPr>
                <w:b/>
                <w:sz w:val="20"/>
                <w:szCs w:val="20"/>
              </w:rPr>
              <w:t xml:space="preserve"> </w:t>
            </w:r>
            <w:r w:rsidR="005970E5">
              <w:rPr>
                <w:b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statusText w:type="text" w:val="Enter Date of decision"/>
                  <w:textInput/>
                </w:ffData>
              </w:fldChar>
            </w:r>
            <w:bookmarkStart w:id="49" w:name="Text19"/>
            <w:r w:rsidR="005970E5">
              <w:rPr>
                <w:b/>
                <w:sz w:val="20"/>
                <w:szCs w:val="20"/>
              </w:rPr>
              <w:instrText xml:space="preserve"> FORMTEXT </w:instrText>
            </w:r>
            <w:r w:rsidR="005970E5">
              <w:rPr>
                <w:b/>
                <w:sz w:val="20"/>
                <w:szCs w:val="20"/>
              </w:rPr>
            </w:r>
            <w:r w:rsidR="005970E5">
              <w:rPr>
                <w:b/>
                <w:sz w:val="20"/>
                <w:szCs w:val="20"/>
              </w:rPr>
              <w:fldChar w:fldCharType="separate"/>
            </w:r>
            <w:r w:rsidR="005970E5">
              <w:rPr>
                <w:b/>
                <w:noProof/>
                <w:sz w:val="20"/>
                <w:szCs w:val="20"/>
              </w:rPr>
              <w:t> </w:t>
            </w:r>
            <w:r w:rsidR="005970E5">
              <w:rPr>
                <w:b/>
                <w:noProof/>
                <w:sz w:val="20"/>
                <w:szCs w:val="20"/>
              </w:rPr>
              <w:t> </w:t>
            </w:r>
            <w:r w:rsidR="005970E5">
              <w:rPr>
                <w:b/>
                <w:noProof/>
                <w:sz w:val="20"/>
                <w:szCs w:val="20"/>
              </w:rPr>
              <w:t> </w:t>
            </w:r>
            <w:r w:rsidR="005970E5">
              <w:rPr>
                <w:b/>
                <w:noProof/>
                <w:sz w:val="20"/>
                <w:szCs w:val="20"/>
              </w:rPr>
              <w:t> </w:t>
            </w:r>
            <w:r w:rsidR="005970E5">
              <w:rPr>
                <w:b/>
                <w:noProof/>
                <w:sz w:val="20"/>
                <w:szCs w:val="20"/>
              </w:rPr>
              <w:t> </w:t>
            </w:r>
            <w:r w:rsidR="005970E5">
              <w:rPr>
                <w:b/>
                <w:sz w:val="20"/>
                <w:szCs w:val="20"/>
              </w:rPr>
              <w:fldChar w:fldCharType="end"/>
            </w:r>
            <w:bookmarkEnd w:id="49"/>
          </w:p>
        </w:tc>
      </w:tr>
      <w:tr w:rsidR="00496021" w:rsidRPr="00F67AE8" w14:paraId="39518763" w14:textId="77777777" w:rsidTr="002D752F">
        <w:trPr>
          <w:trHeight w:val="836"/>
        </w:trPr>
        <w:tc>
          <w:tcPr>
            <w:tcW w:w="14390" w:type="dxa"/>
            <w:gridSpan w:val="10"/>
            <w:shd w:val="clear" w:color="auto" w:fill="F2F2F2"/>
          </w:tcPr>
          <w:p w14:paraId="3298D68D" w14:textId="77777777" w:rsidR="00107AFD" w:rsidRPr="008D4B1C" w:rsidRDefault="00107AFD" w:rsidP="00107AFD">
            <w:pPr>
              <w:spacing w:before="40" w:after="40"/>
              <w:rPr>
                <w:sz w:val="22"/>
                <w:szCs w:val="22"/>
              </w:rPr>
            </w:pPr>
            <w:r w:rsidRPr="008D4B1C">
              <w:rPr>
                <w:rFonts w:ascii="Times New (W1)" w:hAnsi="Times New (W1)"/>
                <w:b/>
                <w:sz w:val="22"/>
                <w:szCs w:val="22"/>
                <w:vertAlign w:val="superscript"/>
              </w:rPr>
              <w:t>*</w:t>
            </w:r>
            <w:r w:rsidRPr="008D4B1C">
              <w:rPr>
                <w:b/>
                <w:sz w:val="20"/>
                <w:szCs w:val="20"/>
              </w:rPr>
              <w:t>If not approved, please provide reason</w:t>
            </w:r>
            <w:r w:rsidR="00CF1EA0">
              <w:rPr>
                <w:b/>
                <w:sz w:val="20"/>
                <w:szCs w:val="20"/>
              </w:rPr>
              <w:t>(s)</w:t>
            </w:r>
            <w:r w:rsidRPr="008D4B1C">
              <w:rPr>
                <w:b/>
                <w:sz w:val="20"/>
                <w:szCs w:val="20"/>
              </w:rPr>
              <w:t xml:space="preserve"> for denial:  </w:t>
            </w:r>
            <w:r w:rsidR="00EA1A0F">
              <w:rPr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statusText w:type="text" w:val="If not approved, please provide reason(s) for denial"/>
                  <w:textInput/>
                </w:ffData>
              </w:fldChar>
            </w:r>
            <w:bookmarkStart w:id="50" w:name="Text1"/>
            <w:r w:rsidR="00EA1A0F">
              <w:rPr>
                <w:sz w:val="20"/>
                <w:szCs w:val="20"/>
              </w:rPr>
              <w:instrText xml:space="preserve"> FORMTEXT </w:instrText>
            </w:r>
            <w:r w:rsidR="00EA1A0F">
              <w:rPr>
                <w:sz w:val="20"/>
                <w:szCs w:val="20"/>
              </w:rPr>
            </w:r>
            <w:r w:rsidR="00EA1A0F">
              <w:rPr>
                <w:sz w:val="20"/>
                <w:szCs w:val="20"/>
              </w:rPr>
              <w:fldChar w:fldCharType="separate"/>
            </w:r>
            <w:r w:rsidR="00EA1A0F">
              <w:rPr>
                <w:noProof/>
                <w:sz w:val="20"/>
                <w:szCs w:val="20"/>
              </w:rPr>
              <w:t> </w:t>
            </w:r>
            <w:r w:rsidR="00EA1A0F">
              <w:rPr>
                <w:noProof/>
                <w:sz w:val="20"/>
                <w:szCs w:val="20"/>
              </w:rPr>
              <w:t> </w:t>
            </w:r>
            <w:r w:rsidR="00EA1A0F">
              <w:rPr>
                <w:noProof/>
                <w:sz w:val="20"/>
                <w:szCs w:val="20"/>
              </w:rPr>
              <w:t> </w:t>
            </w:r>
            <w:r w:rsidR="00EA1A0F">
              <w:rPr>
                <w:noProof/>
                <w:sz w:val="20"/>
                <w:szCs w:val="20"/>
              </w:rPr>
              <w:t> </w:t>
            </w:r>
            <w:r w:rsidR="00EA1A0F">
              <w:rPr>
                <w:noProof/>
                <w:sz w:val="20"/>
                <w:szCs w:val="20"/>
              </w:rPr>
              <w:t> </w:t>
            </w:r>
            <w:r w:rsidR="00EA1A0F">
              <w:rPr>
                <w:sz w:val="20"/>
                <w:szCs w:val="20"/>
              </w:rPr>
              <w:fldChar w:fldCharType="end"/>
            </w:r>
            <w:bookmarkEnd w:id="50"/>
          </w:p>
          <w:p w14:paraId="2C6BA97A" w14:textId="77777777" w:rsidR="00496021" w:rsidRDefault="00496021" w:rsidP="00107AFD">
            <w:pPr>
              <w:spacing w:before="40" w:after="40"/>
              <w:rPr>
                <w:b/>
                <w:sz w:val="20"/>
                <w:szCs w:val="20"/>
              </w:rPr>
            </w:pPr>
          </w:p>
        </w:tc>
      </w:tr>
    </w:tbl>
    <w:p w14:paraId="07C3A12F" w14:textId="77777777" w:rsidR="00F67AE8" w:rsidRDefault="00F67AE8" w:rsidP="00565EC1">
      <w:pPr>
        <w:rPr>
          <w:sz w:val="12"/>
          <w:szCs w:val="12"/>
        </w:rPr>
      </w:pPr>
    </w:p>
    <w:sectPr w:rsidR="00F67AE8">
      <w:pgSz w:w="15840" w:h="12240" w:orient="landscape" w:code="1"/>
      <w:pgMar w:top="432" w:right="720" w:bottom="720" w:left="72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377DA7" w14:textId="77777777" w:rsidR="000B71AE" w:rsidRDefault="000B71AE">
      <w:r>
        <w:separator/>
      </w:r>
    </w:p>
  </w:endnote>
  <w:endnote w:type="continuationSeparator" w:id="0">
    <w:p w14:paraId="71A590CA" w14:textId="77777777" w:rsidR="000B71AE" w:rsidRDefault="000B7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00"/>
    <w:family w:val="roman"/>
    <w:pitch w:val="variable"/>
    <w:sig w:usb0="00007A87" w:usb1="80000000" w:usb2="00000008" w:usb3="00000000" w:csb0="000000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5B4DE" w14:textId="77777777" w:rsidR="000B71AE" w:rsidRDefault="000B71AE">
      <w:r>
        <w:separator/>
      </w:r>
    </w:p>
  </w:footnote>
  <w:footnote w:type="continuationSeparator" w:id="0">
    <w:p w14:paraId="52D2DBF6" w14:textId="77777777" w:rsidR="000B71AE" w:rsidRDefault="000B71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472"/>
    <w:rsid w:val="00024567"/>
    <w:rsid w:val="00027DA3"/>
    <w:rsid w:val="000435EF"/>
    <w:rsid w:val="0005620F"/>
    <w:rsid w:val="00064283"/>
    <w:rsid w:val="000B3B61"/>
    <w:rsid w:val="000B5C12"/>
    <w:rsid w:val="000B71AE"/>
    <w:rsid w:val="000C3835"/>
    <w:rsid w:val="000E6417"/>
    <w:rsid w:val="00107AFD"/>
    <w:rsid w:val="00130857"/>
    <w:rsid w:val="001357A4"/>
    <w:rsid w:val="00140F18"/>
    <w:rsid w:val="001565AC"/>
    <w:rsid w:val="00171997"/>
    <w:rsid w:val="00187F2E"/>
    <w:rsid w:val="001A1AE2"/>
    <w:rsid w:val="001F6D74"/>
    <w:rsid w:val="00203C66"/>
    <w:rsid w:val="00226D3A"/>
    <w:rsid w:val="00256793"/>
    <w:rsid w:val="00272223"/>
    <w:rsid w:val="002C506F"/>
    <w:rsid w:val="002D752F"/>
    <w:rsid w:val="002F3B56"/>
    <w:rsid w:val="003261DF"/>
    <w:rsid w:val="0039281C"/>
    <w:rsid w:val="00392B28"/>
    <w:rsid w:val="003C5D15"/>
    <w:rsid w:val="003D07C4"/>
    <w:rsid w:val="003F0B09"/>
    <w:rsid w:val="003F41D2"/>
    <w:rsid w:val="004320F5"/>
    <w:rsid w:val="004846B6"/>
    <w:rsid w:val="00496021"/>
    <w:rsid w:val="004A408C"/>
    <w:rsid w:val="004C0F6A"/>
    <w:rsid w:val="004F4C74"/>
    <w:rsid w:val="00502AC1"/>
    <w:rsid w:val="005172C2"/>
    <w:rsid w:val="0053497F"/>
    <w:rsid w:val="00565EC1"/>
    <w:rsid w:val="00566A31"/>
    <w:rsid w:val="00586EB0"/>
    <w:rsid w:val="005970E5"/>
    <w:rsid w:val="005C4243"/>
    <w:rsid w:val="005F5F4E"/>
    <w:rsid w:val="00615F73"/>
    <w:rsid w:val="00616E94"/>
    <w:rsid w:val="00625852"/>
    <w:rsid w:val="00635472"/>
    <w:rsid w:val="006647C2"/>
    <w:rsid w:val="00674EB8"/>
    <w:rsid w:val="00693D5C"/>
    <w:rsid w:val="00696282"/>
    <w:rsid w:val="00697365"/>
    <w:rsid w:val="006A18EE"/>
    <w:rsid w:val="006C4174"/>
    <w:rsid w:val="006C43E6"/>
    <w:rsid w:val="0070600E"/>
    <w:rsid w:val="00724B50"/>
    <w:rsid w:val="00752C8D"/>
    <w:rsid w:val="00785835"/>
    <w:rsid w:val="00820C16"/>
    <w:rsid w:val="00826673"/>
    <w:rsid w:val="00831B09"/>
    <w:rsid w:val="0089407F"/>
    <w:rsid w:val="00894638"/>
    <w:rsid w:val="008B3F6F"/>
    <w:rsid w:val="008C0518"/>
    <w:rsid w:val="008D47CF"/>
    <w:rsid w:val="008E320B"/>
    <w:rsid w:val="008E478C"/>
    <w:rsid w:val="008F41C4"/>
    <w:rsid w:val="00930610"/>
    <w:rsid w:val="00932D64"/>
    <w:rsid w:val="00942CDF"/>
    <w:rsid w:val="009451C6"/>
    <w:rsid w:val="00965D56"/>
    <w:rsid w:val="00965DB8"/>
    <w:rsid w:val="00987EC8"/>
    <w:rsid w:val="009D031A"/>
    <w:rsid w:val="009E5E68"/>
    <w:rsid w:val="009E7C5A"/>
    <w:rsid w:val="00A0282F"/>
    <w:rsid w:val="00A32F33"/>
    <w:rsid w:val="00A66ECC"/>
    <w:rsid w:val="00A764C1"/>
    <w:rsid w:val="00AA5042"/>
    <w:rsid w:val="00AC093D"/>
    <w:rsid w:val="00B1711E"/>
    <w:rsid w:val="00B24DD5"/>
    <w:rsid w:val="00B968FE"/>
    <w:rsid w:val="00BC5290"/>
    <w:rsid w:val="00BC7B83"/>
    <w:rsid w:val="00C46AA7"/>
    <w:rsid w:val="00C5360D"/>
    <w:rsid w:val="00CA4CA7"/>
    <w:rsid w:val="00CD648B"/>
    <w:rsid w:val="00CF155E"/>
    <w:rsid w:val="00CF1EA0"/>
    <w:rsid w:val="00D235C7"/>
    <w:rsid w:val="00D34ED2"/>
    <w:rsid w:val="00D46FAD"/>
    <w:rsid w:val="00D90815"/>
    <w:rsid w:val="00D92251"/>
    <w:rsid w:val="00D97454"/>
    <w:rsid w:val="00DB4905"/>
    <w:rsid w:val="00DE428A"/>
    <w:rsid w:val="00E06216"/>
    <w:rsid w:val="00E4464A"/>
    <w:rsid w:val="00E637C4"/>
    <w:rsid w:val="00E64154"/>
    <w:rsid w:val="00E723BA"/>
    <w:rsid w:val="00EA1A0F"/>
    <w:rsid w:val="00F014F3"/>
    <w:rsid w:val="00F618FA"/>
    <w:rsid w:val="00F64975"/>
    <w:rsid w:val="00F67AE8"/>
    <w:rsid w:val="00F808A2"/>
    <w:rsid w:val="00FA4E37"/>
    <w:rsid w:val="00FC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18DF3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203C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203C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03C66"/>
  </w:style>
  <w:style w:type="paragraph" w:styleId="CommentSubject">
    <w:name w:val="annotation subject"/>
    <w:basedOn w:val="CommentText"/>
    <w:next w:val="CommentText"/>
    <w:link w:val="CommentSubjectChar"/>
    <w:rsid w:val="00203C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03C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34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WD Letter 12-17, Change 1: Contract Action Requests--Update. Attachment 3.</vt:lpstr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Letter 12-17, Change 1: Contract Action Requests--Update. Attachment 3.</dc:title>
  <dc:subject> Contract Action Requests</dc:subject>
  <dc:creator/>
  <cp:keywords>Administration</cp:keywords>
  <cp:lastModifiedBy/>
  <cp:revision>1</cp:revision>
  <dcterms:created xsi:type="dcterms:W3CDTF">2018-08-17T18:59:00Z</dcterms:created>
  <dcterms:modified xsi:type="dcterms:W3CDTF">2018-08-22T18:20:00Z</dcterms:modified>
</cp:coreProperties>
</file>