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EBFF6F" w14:textId="77777777" w:rsidR="0069448D" w:rsidRDefault="0069448D" w:rsidP="0086638F">
      <w:pPr>
        <w:pStyle w:val="Heading2"/>
        <w:spacing w:after="120"/>
      </w:pPr>
      <w:r>
        <w:t>TEXAS WORKFORCE COMMISSION LETTER</w:t>
      </w:r>
    </w:p>
    <w:tbl>
      <w:tblPr>
        <w:tblW w:w="3766" w:type="dxa"/>
        <w:tblInd w:w="5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Description w:val="Table contains letter I D number, publication date, keywords, and effective date."/>
      </w:tblPr>
      <w:tblGrid>
        <w:gridCol w:w="1336"/>
        <w:gridCol w:w="2430"/>
      </w:tblGrid>
      <w:tr w:rsidR="00A52827" w14:paraId="7D493450" w14:textId="77777777" w:rsidTr="00971313">
        <w:trPr>
          <w:trHeight w:val="230"/>
        </w:trPr>
        <w:tc>
          <w:tcPr>
            <w:tcW w:w="1336" w:type="dxa"/>
            <w:tcBorders>
              <w:right w:val="nil"/>
            </w:tcBorders>
          </w:tcPr>
          <w:p w14:paraId="7DB31CD6" w14:textId="77777777" w:rsidR="00A52827" w:rsidRDefault="0028197F">
            <w:pPr>
              <w:rPr>
                <w:sz w:val="24"/>
              </w:rPr>
            </w:pPr>
            <w:r>
              <w:rPr>
                <w:b/>
                <w:sz w:val="24"/>
              </w:rPr>
              <w:t>ID/No:</w:t>
            </w:r>
          </w:p>
        </w:tc>
        <w:tc>
          <w:tcPr>
            <w:tcW w:w="2430" w:type="dxa"/>
            <w:tcBorders>
              <w:left w:val="nil"/>
            </w:tcBorders>
          </w:tcPr>
          <w:p w14:paraId="5B6643F0" w14:textId="5736BC6C" w:rsidR="00A52827" w:rsidRDefault="0028197F">
            <w:pPr>
              <w:rPr>
                <w:sz w:val="24"/>
              </w:rPr>
            </w:pPr>
            <w:r>
              <w:rPr>
                <w:sz w:val="24"/>
                <w:szCs w:val="24"/>
              </w:rPr>
              <w:t>WD 17</w:t>
            </w:r>
            <w:r w:rsidRPr="00C04F9D">
              <w:rPr>
                <w:sz w:val="24"/>
                <w:szCs w:val="24"/>
              </w:rPr>
              <w:t>-0</w:t>
            </w:r>
            <w:r>
              <w:rPr>
                <w:sz w:val="24"/>
                <w:szCs w:val="24"/>
              </w:rPr>
              <w:t>7</w:t>
            </w:r>
            <w:ins w:id="0" w:author="Author">
              <w:r w:rsidR="001B2677">
                <w:rPr>
                  <w:sz w:val="24"/>
                  <w:szCs w:val="24"/>
                </w:rPr>
                <w:t>, Change 1</w:t>
              </w:r>
            </w:ins>
          </w:p>
        </w:tc>
      </w:tr>
      <w:tr w:rsidR="00A52827" w14:paraId="5E8E9CCE" w14:textId="77777777" w:rsidTr="00971313">
        <w:trPr>
          <w:trHeight w:val="230"/>
        </w:trPr>
        <w:tc>
          <w:tcPr>
            <w:tcW w:w="1336" w:type="dxa"/>
            <w:tcBorders>
              <w:right w:val="nil"/>
            </w:tcBorders>
          </w:tcPr>
          <w:p w14:paraId="7C68D101" w14:textId="77777777" w:rsidR="00A52827" w:rsidRDefault="00A52827">
            <w:pPr>
              <w:rPr>
                <w:sz w:val="24"/>
              </w:rPr>
            </w:pPr>
            <w:r>
              <w:rPr>
                <w:b/>
                <w:sz w:val="24"/>
              </w:rPr>
              <w:t>Date:</w:t>
            </w:r>
          </w:p>
        </w:tc>
        <w:tc>
          <w:tcPr>
            <w:tcW w:w="2430" w:type="dxa"/>
            <w:tcBorders>
              <w:left w:val="nil"/>
            </w:tcBorders>
          </w:tcPr>
          <w:p w14:paraId="5C26FB96" w14:textId="156ED389" w:rsidR="00A52827" w:rsidRDefault="008A0608">
            <w:pPr>
              <w:rPr>
                <w:sz w:val="24"/>
              </w:rPr>
            </w:pPr>
            <w:del w:id="1" w:author="Author">
              <w:r w:rsidDel="00C331C1">
                <w:rPr>
                  <w:sz w:val="24"/>
                </w:rPr>
                <w:delText>March 1, 2007</w:delText>
              </w:r>
            </w:del>
          </w:p>
        </w:tc>
      </w:tr>
      <w:tr w:rsidR="00A52827" w:rsidRPr="000D1B21" w14:paraId="21F9B934" w14:textId="77777777" w:rsidTr="00971313">
        <w:trPr>
          <w:trHeight w:val="246"/>
        </w:trPr>
        <w:tc>
          <w:tcPr>
            <w:tcW w:w="1336" w:type="dxa"/>
            <w:tcBorders>
              <w:right w:val="nil"/>
            </w:tcBorders>
          </w:tcPr>
          <w:p w14:paraId="20227995" w14:textId="238BF21D" w:rsidR="00A52827" w:rsidRDefault="00A52827" w:rsidP="00D81233">
            <w:pPr>
              <w:ind w:left="1152" w:hanging="1152"/>
              <w:rPr>
                <w:sz w:val="24"/>
              </w:rPr>
            </w:pPr>
            <w:bookmarkStart w:id="2" w:name="_GoBack"/>
            <w:r>
              <w:rPr>
                <w:b/>
                <w:sz w:val="24"/>
              </w:rPr>
              <w:t>Keyword</w:t>
            </w:r>
            <w:r w:rsidR="00ED17C7">
              <w:rPr>
                <w:b/>
                <w:sz w:val="24"/>
              </w:rPr>
              <w:t>s</w:t>
            </w:r>
            <w:r>
              <w:rPr>
                <w:b/>
                <w:sz w:val="24"/>
              </w:rPr>
              <w:t>:</w:t>
            </w:r>
          </w:p>
        </w:tc>
        <w:tc>
          <w:tcPr>
            <w:tcW w:w="2430" w:type="dxa"/>
            <w:tcBorders>
              <w:left w:val="nil"/>
            </w:tcBorders>
          </w:tcPr>
          <w:p w14:paraId="659F0E70" w14:textId="1D75299A" w:rsidR="00A52827" w:rsidRDefault="0028197F" w:rsidP="00971313">
            <w:pPr>
              <w:ind w:left="72" w:hanging="28"/>
              <w:rPr>
                <w:sz w:val="24"/>
              </w:rPr>
            </w:pPr>
            <w:r>
              <w:rPr>
                <w:sz w:val="24"/>
              </w:rPr>
              <w:t>Equal Opportunity</w:t>
            </w:r>
            <w:ins w:id="3" w:author="Author">
              <w:r w:rsidR="00A0005A">
                <w:rPr>
                  <w:sz w:val="24"/>
                </w:rPr>
                <w:t>;</w:t>
              </w:r>
            </w:ins>
            <w:r w:rsidR="00971313">
              <w:rPr>
                <w:sz w:val="24"/>
              </w:rPr>
              <w:t xml:space="preserve"> </w:t>
            </w:r>
            <w:ins w:id="4" w:author="Author">
              <w:r w:rsidR="00971313">
                <w:rPr>
                  <w:sz w:val="24"/>
                </w:rPr>
                <w:t>WIOA</w:t>
              </w:r>
            </w:ins>
          </w:p>
        </w:tc>
      </w:tr>
      <w:bookmarkEnd w:id="2"/>
      <w:tr w:rsidR="00A52827" w14:paraId="212B2010" w14:textId="77777777" w:rsidTr="00971313">
        <w:trPr>
          <w:trHeight w:val="251"/>
        </w:trPr>
        <w:tc>
          <w:tcPr>
            <w:tcW w:w="1336" w:type="dxa"/>
            <w:tcBorders>
              <w:right w:val="nil"/>
            </w:tcBorders>
          </w:tcPr>
          <w:p w14:paraId="0442C38E" w14:textId="77777777" w:rsidR="00A52827" w:rsidRPr="000D1B21" w:rsidRDefault="0028197F" w:rsidP="000D1B21">
            <w:pPr>
              <w:rPr>
                <w:sz w:val="24"/>
              </w:rPr>
            </w:pPr>
            <w:r>
              <w:rPr>
                <w:b/>
                <w:sz w:val="24"/>
              </w:rPr>
              <w:t>Effective:</w:t>
            </w:r>
          </w:p>
        </w:tc>
        <w:tc>
          <w:tcPr>
            <w:tcW w:w="2430" w:type="dxa"/>
            <w:tcBorders>
              <w:left w:val="nil"/>
            </w:tcBorders>
          </w:tcPr>
          <w:p w14:paraId="1054D2E4" w14:textId="05EA2D99" w:rsidR="00A52827" w:rsidRPr="000D1B21" w:rsidRDefault="001B2677" w:rsidP="000D1B21">
            <w:pPr>
              <w:rPr>
                <w:sz w:val="24"/>
              </w:rPr>
            </w:pPr>
            <w:ins w:id="5" w:author="Author">
              <w:r>
                <w:rPr>
                  <w:sz w:val="24"/>
                </w:rPr>
                <w:t>Immediately</w:t>
              </w:r>
            </w:ins>
            <w:del w:id="6" w:author="Author">
              <w:r w:rsidR="00A76ECB" w:rsidDel="001B2677">
                <w:rPr>
                  <w:sz w:val="24"/>
                </w:rPr>
                <w:delText xml:space="preserve"> </w:delText>
              </w:r>
            </w:del>
          </w:p>
        </w:tc>
      </w:tr>
    </w:tbl>
    <w:p w14:paraId="0E79D83D" w14:textId="77777777" w:rsidR="0069448D" w:rsidRDefault="0069448D" w:rsidP="0086638F">
      <w:pPr>
        <w:spacing w:before="120"/>
        <w:rPr>
          <w:sz w:val="24"/>
        </w:rPr>
      </w:pPr>
      <w:r>
        <w:rPr>
          <w:b/>
          <w:sz w:val="24"/>
        </w:rPr>
        <w:t>To:</w:t>
      </w:r>
      <w:r>
        <w:rPr>
          <w:b/>
          <w:sz w:val="24"/>
        </w:rPr>
        <w:tab/>
      </w:r>
      <w:r>
        <w:rPr>
          <w:b/>
          <w:sz w:val="24"/>
        </w:rPr>
        <w:tab/>
      </w:r>
      <w:r>
        <w:rPr>
          <w:sz w:val="24"/>
        </w:rPr>
        <w:t>Local Workforce Development Board Executive Directors</w:t>
      </w:r>
    </w:p>
    <w:p w14:paraId="73694824" w14:textId="37158635" w:rsidR="0069448D" w:rsidRDefault="008141E9">
      <w:pPr>
        <w:rPr>
          <w:sz w:val="24"/>
        </w:rPr>
      </w:pPr>
      <w:r>
        <w:rPr>
          <w:sz w:val="24"/>
        </w:rPr>
        <w:tab/>
      </w:r>
      <w:r>
        <w:rPr>
          <w:sz w:val="24"/>
        </w:rPr>
        <w:tab/>
        <w:t xml:space="preserve">Commission Executive </w:t>
      </w:r>
      <w:ins w:id="7" w:author="Author">
        <w:r w:rsidR="008A0608">
          <w:rPr>
            <w:sz w:val="24"/>
          </w:rPr>
          <w:t>Offices</w:t>
        </w:r>
      </w:ins>
      <w:del w:id="8" w:author="Author">
        <w:r w:rsidR="001B2677" w:rsidDel="008A0608">
          <w:rPr>
            <w:sz w:val="24"/>
          </w:rPr>
          <w:delText>Staff</w:delText>
        </w:r>
      </w:del>
    </w:p>
    <w:p w14:paraId="29017ED2" w14:textId="77777777" w:rsidR="002C1746" w:rsidRDefault="0069448D" w:rsidP="00EE559C">
      <w:pPr>
        <w:ind w:left="720" w:firstLine="720"/>
        <w:rPr>
          <w:ins w:id="9" w:author="Author"/>
          <w:snapToGrid w:val="0"/>
          <w:sz w:val="24"/>
        </w:rPr>
      </w:pPr>
      <w:r>
        <w:rPr>
          <w:caps/>
          <w:snapToGrid w:val="0"/>
          <w:sz w:val="24"/>
        </w:rPr>
        <w:t>i</w:t>
      </w:r>
      <w:r>
        <w:rPr>
          <w:snapToGrid w:val="0"/>
          <w:sz w:val="24"/>
        </w:rPr>
        <w:t xml:space="preserve">ntegrated </w:t>
      </w:r>
      <w:r>
        <w:rPr>
          <w:caps/>
          <w:snapToGrid w:val="0"/>
          <w:sz w:val="24"/>
        </w:rPr>
        <w:t>s</w:t>
      </w:r>
      <w:r>
        <w:rPr>
          <w:snapToGrid w:val="0"/>
          <w:sz w:val="24"/>
        </w:rPr>
        <w:t xml:space="preserve">ervice </w:t>
      </w:r>
      <w:r>
        <w:rPr>
          <w:caps/>
          <w:snapToGrid w:val="0"/>
          <w:sz w:val="24"/>
        </w:rPr>
        <w:t>a</w:t>
      </w:r>
      <w:r>
        <w:rPr>
          <w:snapToGrid w:val="0"/>
          <w:sz w:val="24"/>
        </w:rPr>
        <w:t xml:space="preserve">rea </w:t>
      </w:r>
      <w:r>
        <w:rPr>
          <w:caps/>
          <w:snapToGrid w:val="0"/>
          <w:sz w:val="24"/>
        </w:rPr>
        <w:t>m</w:t>
      </w:r>
      <w:r>
        <w:rPr>
          <w:snapToGrid w:val="0"/>
          <w:sz w:val="24"/>
        </w:rPr>
        <w:t>anagers</w:t>
      </w:r>
    </w:p>
    <w:p w14:paraId="396B0DF0" w14:textId="77777777" w:rsidR="002C1746" w:rsidRPr="00EE559C" w:rsidRDefault="002C1746" w:rsidP="002C1746">
      <w:pPr>
        <w:spacing w:after="200"/>
        <w:ind w:left="720" w:firstLine="720"/>
        <w:rPr>
          <w:snapToGrid w:val="0"/>
          <w:sz w:val="24"/>
        </w:rPr>
      </w:pPr>
      <w:ins w:id="10" w:author="Author">
        <w:r>
          <w:rPr>
            <w:snapToGrid w:val="0"/>
            <w:sz w:val="24"/>
          </w:rPr>
          <w:t>Adult Education and Literacy Grant Recipients</w:t>
        </w:r>
      </w:ins>
    </w:p>
    <w:p w14:paraId="5B028D3F" w14:textId="716CFF55" w:rsidR="0069448D" w:rsidRDefault="0069448D" w:rsidP="00A76ECB">
      <w:pPr>
        <w:spacing w:after="200"/>
        <w:ind w:left="1440" w:hanging="1440"/>
        <w:rPr>
          <w:sz w:val="24"/>
        </w:rPr>
      </w:pPr>
      <w:r>
        <w:rPr>
          <w:b/>
          <w:sz w:val="24"/>
        </w:rPr>
        <w:t>From:</w:t>
      </w:r>
      <w:r>
        <w:rPr>
          <w:b/>
          <w:sz w:val="24"/>
        </w:rPr>
        <w:tab/>
      </w:r>
      <w:ins w:id="11" w:author="Author">
        <w:r w:rsidR="001B2677">
          <w:rPr>
            <w:sz w:val="24"/>
          </w:rPr>
          <w:t xml:space="preserve">Courtney </w:t>
        </w:r>
        <w:proofErr w:type="spellStart"/>
        <w:r w:rsidR="001B2677">
          <w:rPr>
            <w:sz w:val="24"/>
          </w:rPr>
          <w:t>Arbour</w:t>
        </w:r>
      </w:ins>
      <w:proofErr w:type="spellEnd"/>
      <w:del w:id="12" w:author="Author">
        <w:r w:rsidR="001B2677" w:rsidRPr="00A71029" w:rsidDel="001B2677">
          <w:rPr>
            <w:sz w:val="24"/>
          </w:rPr>
          <w:delText>L</w:delText>
        </w:r>
        <w:r w:rsidR="001B2677" w:rsidDel="001B2677">
          <w:rPr>
            <w:sz w:val="24"/>
          </w:rPr>
          <w:delText>aurence</w:delText>
        </w:r>
        <w:r w:rsidR="001B2677" w:rsidRPr="00A71029" w:rsidDel="001B2677">
          <w:rPr>
            <w:sz w:val="24"/>
          </w:rPr>
          <w:delText xml:space="preserve"> M. </w:delText>
        </w:r>
        <w:r w:rsidR="001B2677" w:rsidDel="001B2677">
          <w:rPr>
            <w:sz w:val="24"/>
          </w:rPr>
          <w:delText>Jone</w:delText>
        </w:r>
        <w:r w:rsidR="001B2677" w:rsidRPr="00A71029" w:rsidDel="001B2677">
          <w:rPr>
            <w:sz w:val="24"/>
          </w:rPr>
          <w:delText>s</w:delText>
        </w:r>
      </w:del>
      <w:r w:rsidR="001B2677" w:rsidRPr="00A71029">
        <w:rPr>
          <w:sz w:val="24"/>
        </w:rPr>
        <w:t>, Director, Workforce Development Division</w:t>
      </w:r>
      <w:r w:rsidR="001B2677">
        <w:rPr>
          <w:sz w:val="24"/>
        </w:rPr>
        <w:t xml:space="preserve"> </w:t>
      </w:r>
    </w:p>
    <w:p w14:paraId="0BF19AA8" w14:textId="7FBF1C7F" w:rsidR="0069448D" w:rsidRDefault="0069448D" w:rsidP="002436A8">
      <w:pPr>
        <w:ind w:left="1440" w:hanging="1440"/>
        <w:rPr>
          <w:sz w:val="24"/>
        </w:rPr>
      </w:pPr>
      <w:r>
        <w:rPr>
          <w:b/>
          <w:sz w:val="24"/>
        </w:rPr>
        <w:t>Subject:</w:t>
      </w:r>
      <w:r w:rsidR="004C7B86">
        <w:rPr>
          <w:b/>
          <w:sz w:val="24"/>
        </w:rPr>
        <w:tab/>
      </w:r>
      <w:r w:rsidR="0028197F" w:rsidRPr="003B054A">
        <w:rPr>
          <w:b/>
          <w:sz w:val="24"/>
          <w:szCs w:val="24"/>
        </w:rPr>
        <w:t>Storage and Use of Disability-</w:t>
      </w:r>
      <w:r w:rsidR="0028197F">
        <w:rPr>
          <w:b/>
          <w:sz w:val="24"/>
          <w:szCs w:val="24"/>
        </w:rPr>
        <w:t>R</w:t>
      </w:r>
      <w:r w:rsidR="0028197F" w:rsidRPr="003B054A">
        <w:rPr>
          <w:b/>
          <w:sz w:val="24"/>
          <w:szCs w:val="24"/>
        </w:rPr>
        <w:t>elated and Medical Information</w:t>
      </w:r>
      <w:ins w:id="13" w:author="Author">
        <w:r w:rsidR="001B2677">
          <w:rPr>
            <w:b/>
            <w:sz w:val="24"/>
            <w:szCs w:val="24"/>
          </w:rPr>
          <w:t>—</w:t>
        </w:r>
        <w:r w:rsidR="001B2677" w:rsidRPr="00B95634">
          <w:rPr>
            <w:b/>
            <w:i/>
            <w:sz w:val="24"/>
            <w:szCs w:val="24"/>
          </w:rPr>
          <w:t>Update</w:t>
        </w:r>
      </w:ins>
    </w:p>
    <w:p w14:paraId="4EC6E0AB" w14:textId="77777777" w:rsidR="0028197F" w:rsidRDefault="003C510F" w:rsidP="00D6216D">
      <w:pPr>
        <w:spacing w:before="360"/>
        <w:rPr>
          <w:b/>
          <w:sz w:val="24"/>
        </w:rPr>
      </w:pPr>
      <w:r>
        <w:rPr>
          <w:noProof/>
          <w:sz w:val="24"/>
        </w:rPr>
        <mc:AlternateContent>
          <mc:Choice Requires="wps">
            <w:drawing>
              <wp:anchor distT="0" distB="0" distL="114300" distR="114300" simplePos="0" relativeHeight="251658752" behindDoc="0" locked="0" layoutInCell="0" allowOverlap="1" wp14:anchorId="7C317B90" wp14:editId="115E3834">
                <wp:simplePos x="0" y="0"/>
                <wp:positionH relativeFrom="column">
                  <wp:posOffset>-62865</wp:posOffset>
                </wp:positionH>
                <wp:positionV relativeFrom="paragraph">
                  <wp:posOffset>120650</wp:posOffset>
                </wp:positionV>
                <wp:extent cx="5686425" cy="0"/>
                <wp:effectExtent l="0" t="0" r="0" b="0"/>
                <wp:wrapNone/>
                <wp:docPr id="3" name="Line 2"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86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ACBDB7" id="Line 2" o:spid="_x0000_s1026" alt="Horizontal line."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9.5pt" to="442.8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" o:allowincell="f"/>
            </w:pict>
          </mc:Fallback>
        </mc:AlternateContent>
      </w:r>
      <w:r w:rsidR="0028197F">
        <w:rPr>
          <w:b/>
          <w:sz w:val="24"/>
        </w:rPr>
        <w:t>PURPOSE:</w:t>
      </w:r>
    </w:p>
    <w:p w14:paraId="3EA5DE75" w14:textId="25C46BDA" w:rsidR="0028197F" w:rsidRPr="0084367C" w:rsidRDefault="0028197F" w:rsidP="00C54482">
      <w:pPr>
        <w:spacing w:after="240"/>
        <w:ind w:left="720"/>
        <w:rPr>
          <w:sz w:val="24"/>
          <w:szCs w:val="24"/>
        </w:rPr>
      </w:pPr>
      <w:r>
        <w:rPr>
          <w:sz w:val="24"/>
          <w:szCs w:val="24"/>
        </w:rPr>
        <w:t xml:space="preserve">To provide </w:t>
      </w:r>
      <w:ins w:id="14" w:author="Author">
        <w:r w:rsidR="002C1746">
          <w:rPr>
            <w:sz w:val="24"/>
            <w:szCs w:val="24"/>
          </w:rPr>
          <w:t xml:space="preserve">recipients of Workforce Innovation and Opportunity Act (WIOA) </w:t>
        </w:r>
        <w:r w:rsidR="002C28F9">
          <w:rPr>
            <w:sz w:val="24"/>
            <w:szCs w:val="24"/>
          </w:rPr>
          <w:t>funds</w:t>
        </w:r>
      </w:ins>
      <w:r w:rsidR="002C28F9" w:rsidDel="002C1746">
        <w:rPr>
          <w:sz w:val="24"/>
          <w:szCs w:val="24"/>
        </w:rPr>
        <w:t xml:space="preserve"> </w:t>
      </w:r>
      <w:del w:id="15" w:author="Author">
        <w:r w:rsidDel="002C1746">
          <w:rPr>
            <w:sz w:val="24"/>
            <w:szCs w:val="24"/>
          </w:rPr>
          <w:delText xml:space="preserve">Local Workforce Development Boards (Boards) </w:delText>
        </w:r>
      </w:del>
      <w:r>
        <w:rPr>
          <w:sz w:val="24"/>
          <w:szCs w:val="24"/>
        </w:rPr>
        <w:t xml:space="preserve">with </w:t>
      </w:r>
      <w:ins w:id="16" w:author="Author">
        <w:r w:rsidR="00D43E5A">
          <w:rPr>
            <w:sz w:val="24"/>
            <w:szCs w:val="24"/>
          </w:rPr>
          <w:t xml:space="preserve">an update on the </w:t>
        </w:r>
      </w:ins>
      <w:r>
        <w:rPr>
          <w:sz w:val="24"/>
          <w:szCs w:val="24"/>
        </w:rPr>
        <w:t xml:space="preserve">requirements for </w:t>
      </w:r>
      <w:r w:rsidRPr="00BD15CE">
        <w:rPr>
          <w:sz w:val="24"/>
          <w:szCs w:val="24"/>
        </w:rPr>
        <w:t xml:space="preserve">the </w:t>
      </w:r>
      <w:r>
        <w:rPr>
          <w:sz w:val="24"/>
          <w:szCs w:val="24"/>
        </w:rPr>
        <w:t>storage and use</w:t>
      </w:r>
      <w:r w:rsidRPr="00BD15CE">
        <w:rPr>
          <w:sz w:val="24"/>
          <w:szCs w:val="24"/>
        </w:rPr>
        <w:t xml:space="preserve"> of disability-related </w:t>
      </w:r>
      <w:r>
        <w:rPr>
          <w:sz w:val="24"/>
          <w:szCs w:val="24"/>
        </w:rPr>
        <w:t xml:space="preserve">and </w:t>
      </w:r>
      <w:r w:rsidRPr="00BD15CE">
        <w:rPr>
          <w:sz w:val="24"/>
          <w:szCs w:val="24"/>
        </w:rPr>
        <w:t>medical information</w:t>
      </w:r>
      <w:r>
        <w:rPr>
          <w:sz w:val="24"/>
          <w:szCs w:val="24"/>
        </w:rPr>
        <w:t>.</w:t>
      </w:r>
      <w:r w:rsidRPr="0028197F">
        <w:rPr>
          <w:sz w:val="24"/>
          <w:szCs w:val="24"/>
        </w:rPr>
        <w:t xml:space="preserve"> </w:t>
      </w:r>
    </w:p>
    <w:p w14:paraId="18355CFE" w14:textId="77777777" w:rsidR="00D43E5A" w:rsidRDefault="00D43E5A" w:rsidP="00D43E5A">
      <w:pPr>
        <w:rPr>
          <w:b/>
          <w:sz w:val="24"/>
        </w:rPr>
      </w:pPr>
      <w:r w:rsidRPr="004B2DE5">
        <w:rPr>
          <w:b/>
          <w:sz w:val="24"/>
        </w:rPr>
        <w:t>RESCISSION</w:t>
      </w:r>
      <w:r>
        <w:rPr>
          <w:b/>
          <w:sz w:val="24"/>
        </w:rPr>
        <w:t>:</w:t>
      </w:r>
      <w:r w:rsidRPr="00D6216D">
        <w:rPr>
          <w:b/>
          <w:sz w:val="24"/>
        </w:rPr>
        <w:t xml:space="preserve"> </w:t>
      </w:r>
    </w:p>
    <w:p w14:paraId="523D3046" w14:textId="701508C1" w:rsidR="00D43E5A" w:rsidRPr="0084367C" w:rsidRDefault="00D43E5A" w:rsidP="00D43E5A">
      <w:pPr>
        <w:spacing w:after="240"/>
        <w:ind w:left="720"/>
        <w:rPr>
          <w:ins w:id="17" w:author="Author"/>
          <w:sz w:val="24"/>
          <w:szCs w:val="24"/>
        </w:rPr>
      </w:pPr>
      <w:ins w:id="18" w:author="Author">
        <w:r>
          <w:rPr>
            <w:sz w:val="24"/>
            <w:szCs w:val="24"/>
          </w:rPr>
          <w:t>WD Letter 17-07</w:t>
        </w:r>
      </w:ins>
      <w:del w:id="19" w:author="Author">
        <w:r w:rsidR="000D03A7" w:rsidDel="000D03A7">
          <w:rPr>
            <w:sz w:val="24"/>
            <w:szCs w:val="24"/>
          </w:rPr>
          <w:delText>None</w:delText>
        </w:r>
      </w:del>
    </w:p>
    <w:p w14:paraId="155779A6" w14:textId="4F9E5F24" w:rsidR="00D6216D" w:rsidRDefault="0069448D" w:rsidP="00D6216D">
      <w:pPr>
        <w:rPr>
          <w:b/>
          <w:sz w:val="24"/>
        </w:rPr>
      </w:pPr>
      <w:r>
        <w:rPr>
          <w:b/>
          <w:sz w:val="24"/>
        </w:rPr>
        <w:t>BACKGROUND:</w:t>
      </w:r>
      <w:r w:rsidR="00D6216D" w:rsidRPr="00D6216D">
        <w:rPr>
          <w:b/>
          <w:sz w:val="24"/>
        </w:rPr>
        <w:t xml:space="preserve"> </w:t>
      </w:r>
    </w:p>
    <w:p w14:paraId="57E2948B" w14:textId="7860FFC1" w:rsidR="002C1746" w:rsidRDefault="0028197F" w:rsidP="00C54482">
      <w:pPr>
        <w:spacing w:after="240"/>
        <w:ind w:left="720"/>
        <w:rPr>
          <w:ins w:id="20" w:author="Author"/>
          <w:sz w:val="24"/>
        </w:rPr>
      </w:pPr>
      <w:r w:rsidRPr="00E712B1">
        <w:rPr>
          <w:sz w:val="24"/>
        </w:rPr>
        <w:t xml:space="preserve">The US Department of Labor provides guidance to </w:t>
      </w:r>
      <w:del w:id="21" w:author="Author">
        <w:r w:rsidRPr="00E712B1" w:rsidDel="002C1746">
          <w:rPr>
            <w:sz w:val="24"/>
          </w:rPr>
          <w:delText xml:space="preserve">Boards </w:delText>
        </w:r>
      </w:del>
      <w:ins w:id="22" w:author="Author">
        <w:r w:rsidR="002C1746">
          <w:rPr>
            <w:sz w:val="24"/>
          </w:rPr>
          <w:t xml:space="preserve">recipients, as defined by 29 CFR </w:t>
        </w:r>
        <w:r w:rsidR="002C1746" w:rsidRPr="00E712B1">
          <w:rPr>
            <w:sz w:val="24"/>
          </w:rPr>
          <w:t>§</w:t>
        </w:r>
        <w:r w:rsidR="002C1746">
          <w:rPr>
            <w:sz w:val="24"/>
          </w:rPr>
          <w:t>38.4(</w:t>
        </w:r>
        <w:proofErr w:type="spellStart"/>
        <w:r w:rsidR="002C1746">
          <w:rPr>
            <w:sz w:val="24"/>
          </w:rPr>
          <w:t>zz</w:t>
        </w:r>
        <w:proofErr w:type="spellEnd"/>
        <w:r w:rsidR="002C1746">
          <w:rPr>
            <w:sz w:val="24"/>
          </w:rPr>
          <w:t>),</w:t>
        </w:r>
        <w:r w:rsidR="002C1746" w:rsidRPr="00E712B1">
          <w:rPr>
            <w:sz w:val="24"/>
          </w:rPr>
          <w:t xml:space="preserve"> </w:t>
        </w:r>
      </w:ins>
      <w:r w:rsidRPr="00E712B1">
        <w:rPr>
          <w:sz w:val="24"/>
        </w:rPr>
        <w:t>on implementing the nondiscrimination and equal opportunity provision</w:t>
      </w:r>
      <w:r>
        <w:rPr>
          <w:sz w:val="24"/>
        </w:rPr>
        <w:t>s</w:t>
      </w:r>
      <w:r w:rsidRPr="00E712B1">
        <w:rPr>
          <w:sz w:val="24"/>
        </w:rPr>
        <w:t xml:space="preserve"> of </w:t>
      </w:r>
      <w:del w:id="23" w:author="Author">
        <w:r w:rsidRPr="00E712B1" w:rsidDel="002C1746">
          <w:rPr>
            <w:sz w:val="24"/>
          </w:rPr>
          <w:delText xml:space="preserve">Workforce </w:delText>
        </w:r>
        <w:r w:rsidDel="002C1746">
          <w:rPr>
            <w:sz w:val="24"/>
          </w:rPr>
          <w:delText>Innovation and Opportunity Act</w:delText>
        </w:r>
        <w:r w:rsidRPr="00E712B1" w:rsidDel="002C1746">
          <w:rPr>
            <w:sz w:val="24"/>
          </w:rPr>
          <w:delText xml:space="preserve"> (</w:delText>
        </w:r>
        <w:r w:rsidR="00D43E5A" w:rsidDel="00D43E5A">
          <w:rPr>
            <w:sz w:val="24"/>
          </w:rPr>
          <w:delText xml:space="preserve">WIA) </w:delText>
        </w:r>
      </w:del>
      <w:ins w:id="24" w:author="Author">
        <w:r w:rsidR="00D43E5A" w:rsidRPr="00E712B1">
          <w:rPr>
            <w:sz w:val="24"/>
          </w:rPr>
          <w:t>WI</w:t>
        </w:r>
        <w:r w:rsidR="00D43E5A">
          <w:rPr>
            <w:sz w:val="24"/>
          </w:rPr>
          <w:t>O</w:t>
        </w:r>
        <w:r w:rsidR="00D43E5A" w:rsidRPr="00E712B1">
          <w:rPr>
            <w:sz w:val="24"/>
          </w:rPr>
          <w:t>A</w:t>
        </w:r>
      </w:ins>
      <w:r w:rsidR="00D43E5A">
        <w:rPr>
          <w:sz w:val="24"/>
        </w:rPr>
        <w:t xml:space="preserve"> </w:t>
      </w:r>
      <w:r w:rsidRPr="00E712B1">
        <w:rPr>
          <w:sz w:val="24"/>
        </w:rPr>
        <w:t>§188</w:t>
      </w:r>
      <w:del w:id="25" w:author="Author">
        <w:r w:rsidRPr="00E712B1" w:rsidDel="002C1746">
          <w:rPr>
            <w:sz w:val="24"/>
          </w:rPr>
          <w:delText xml:space="preserve"> for recipients of WIA Title I financial assistance</w:delText>
        </w:r>
      </w:del>
      <w:r w:rsidRPr="001300C6">
        <w:rPr>
          <w:sz w:val="24"/>
        </w:rPr>
        <w:t>.</w:t>
      </w:r>
    </w:p>
    <w:p w14:paraId="2A697E07" w14:textId="77777777" w:rsidR="002C1746" w:rsidRDefault="00AD1AE7" w:rsidP="00C54482">
      <w:pPr>
        <w:spacing w:after="240"/>
        <w:ind w:left="720"/>
        <w:rPr>
          <w:ins w:id="26" w:author="Author"/>
          <w:sz w:val="24"/>
        </w:rPr>
      </w:pPr>
      <w:ins w:id="27" w:author="Author">
        <w:r>
          <w:rPr>
            <w:sz w:val="24"/>
          </w:rPr>
          <w:t>To clarify the use</w:t>
        </w:r>
        <w:r w:rsidR="002C1746">
          <w:rPr>
            <w:sz w:val="24"/>
          </w:rPr>
          <w:t xml:space="preserve"> of “recipient</w:t>
        </w:r>
        <w:r>
          <w:rPr>
            <w:sz w:val="24"/>
          </w:rPr>
          <w:t>,</w:t>
        </w:r>
        <w:r w:rsidR="002C1746">
          <w:rPr>
            <w:sz w:val="24"/>
          </w:rPr>
          <w:t xml:space="preserve">” 29 CFR </w:t>
        </w:r>
        <w:r w:rsidR="002C1746" w:rsidRPr="00E712B1">
          <w:rPr>
            <w:sz w:val="24"/>
          </w:rPr>
          <w:t>§</w:t>
        </w:r>
        <w:r w:rsidR="002C1746">
          <w:rPr>
            <w:sz w:val="24"/>
          </w:rPr>
          <w:t>38.4(</w:t>
        </w:r>
        <w:proofErr w:type="spellStart"/>
        <w:r w:rsidR="002C1746">
          <w:rPr>
            <w:sz w:val="24"/>
          </w:rPr>
          <w:t>zz</w:t>
        </w:r>
        <w:proofErr w:type="spellEnd"/>
        <w:r w:rsidR="002C1746">
          <w:rPr>
            <w:sz w:val="24"/>
          </w:rPr>
          <w:t>)</w:t>
        </w:r>
        <w:r>
          <w:rPr>
            <w:sz w:val="24"/>
          </w:rPr>
          <w:t xml:space="preserve"> states</w:t>
        </w:r>
        <w:r w:rsidR="002C1746">
          <w:rPr>
            <w:sz w:val="24"/>
          </w:rPr>
          <w:t>:</w:t>
        </w:r>
      </w:ins>
    </w:p>
    <w:p w14:paraId="2C148ABE" w14:textId="77777777" w:rsidR="002C1746" w:rsidRPr="00EE559C" w:rsidRDefault="002C1746" w:rsidP="00EE559C">
      <w:pPr>
        <w:spacing w:after="240"/>
        <w:ind w:left="900"/>
        <w:rPr>
          <w:ins w:id="28" w:author="Author"/>
          <w:i/>
          <w:sz w:val="24"/>
          <w:szCs w:val="24"/>
        </w:rPr>
      </w:pPr>
      <w:ins w:id="29" w:author="Author">
        <w:r w:rsidRPr="00EE559C">
          <w:rPr>
            <w:i/>
            <w:sz w:val="24"/>
            <w:szCs w:val="24"/>
          </w:rPr>
          <w:t>Recipient means entity to which financial assistance under Title I of WIOA is extended, directly from the Department or through the Governor or another recipient (including any successor, assignee, or transferee of a recipient). The term excludes any ultimate beneficiary of the WIOA Title I-financially assisted program or activity. In instances in which a Governor operates a program or activity, either directly or through a State agency, using discretionary funds apportioned to the Governor under WIOA Title I (rather than disbursing the funds to another recipient), the Governor is also a recipient. In addition, for purposes of this part, one-stop partners, as defined in section 121(b) of WIOA, are treated as “recipients,” and are subject to the nondiscrimination and equal opportunity requirements of this part, to the extent that they participate in the one-stop delivery system. “Recipient” includes, but is not limited to:</w:t>
        </w:r>
      </w:ins>
    </w:p>
    <w:p w14:paraId="2B1B5758" w14:textId="77777777" w:rsidR="002C1746" w:rsidRPr="00EE559C" w:rsidRDefault="002C1746" w:rsidP="00ED17C7">
      <w:pPr>
        <w:ind w:left="907"/>
        <w:rPr>
          <w:ins w:id="30" w:author="Author"/>
          <w:i/>
          <w:sz w:val="24"/>
          <w:szCs w:val="24"/>
        </w:rPr>
      </w:pPr>
      <w:ins w:id="31" w:author="Author">
        <w:r w:rsidRPr="00EE559C">
          <w:rPr>
            <w:i/>
            <w:sz w:val="24"/>
            <w:szCs w:val="24"/>
          </w:rPr>
          <w:lastRenderedPageBreak/>
          <w:t>(1) State-level agencies that administer, or are financed in whole or in part with, WIOA Title I funds;</w:t>
        </w:r>
      </w:ins>
    </w:p>
    <w:p w14:paraId="52F286E9" w14:textId="77777777" w:rsidR="002C1746" w:rsidRPr="00EE559C" w:rsidRDefault="002C1746" w:rsidP="00ED17C7">
      <w:pPr>
        <w:ind w:left="907"/>
        <w:rPr>
          <w:ins w:id="32" w:author="Author"/>
          <w:i/>
          <w:sz w:val="24"/>
          <w:szCs w:val="24"/>
        </w:rPr>
      </w:pPr>
      <w:ins w:id="33" w:author="Author">
        <w:r w:rsidRPr="00EE559C">
          <w:rPr>
            <w:i/>
            <w:sz w:val="24"/>
            <w:szCs w:val="24"/>
          </w:rPr>
          <w:t>(2) State Workforce Agencies;</w:t>
        </w:r>
      </w:ins>
    </w:p>
    <w:p w14:paraId="3D2E7E79" w14:textId="77777777" w:rsidR="002C1746" w:rsidRPr="00EE559C" w:rsidRDefault="002C1746" w:rsidP="00ED17C7">
      <w:pPr>
        <w:ind w:left="907"/>
        <w:rPr>
          <w:ins w:id="34" w:author="Author"/>
          <w:i/>
          <w:sz w:val="24"/>
          <w:szCs w:val="24"/>
        </w:rPr>
      </w:pPr>
      <w:ins w:id="35" w:author="Author">
        <w:r w:rsidRPr="00EE559C">
          <w:rPr>
            <w:i/>
            <w:sz w:val="24"/>
            <w:szCs w:val="24"/>
          </w:rPr>
          <w:t>(3) State and Local Workforce Development Boards;</w:t>
        </w:r>
      </w:ins>
    </w:p>
    <w:p w14:paraId="3BB6BC07" w14:textId="77777777" w:rsidR="002C1746" w:rsidRPr="00EE559C" w:rsidRDefault="002C1746" w:rsidP="00ED17C7">
      <w:pPr>
        <w:ind w:left="907"/>
        <w:rPr>
          <w:ins w:id="36" w:author="Author"/>
          <w:i/>
          <w:sz w:val="24"/>
          <w:szCs w:val="24"/>
        </w:rPr>
      </w:pPr>
      <w:ins w:id="37" w:author="Author">
        <w:r w:rsidRPr="00EE559C">
          <w:rPr>
            <w:i/>
            <w:sz w:val="24"/>
            <w:szCs w:val="24"/>
          </w:rPr>
          <w:t>(4) LWDA grant recipients;</w:t>
        </w:r>
      </w:ins>
    </w:p>
    <w:p w14:paraId="6C582ABD" w14:textId="77777777" w:rsidR="002C1746" w:rsidRPr="00EE559C" w:rsidRDefault="002C1746" w:rsidP="00ED17C7">
      <w:pPr>
        <w:ind w:left="907"/>
        <w:rPr>
          <w:ins w:id="38" w:author="Author"/>
          <w:i/>
          <w:sz w:val="24"/>
          <w:szCs w:val="24"/>
        </w:rPr>
      </w:pPr>
      <w:ins w:id="39" w:author="Author">
        <w:r w:rsidRPr="00EE559C">
          <w:rPr>
            <w:i/>
            <w:sz w:val="24"/>
            <w:szCs w:val="24"/>
          </w:rPr>
          <w:t>(5) One-stop operators;</w:t>
        </w:r>
      </w:ins>
    </w:p>
    <w:p w14:paraId="0D6C7878" w14:textId="77777777" w:rsidR="002C1746" w:rsidRPr="00EE559C" w:rsidRDefault="002C1746" w:rsidP="00ED17C7">
      <w:pPr>
        <w:ind w:left="907"/>
        <w:rPr>
          <w:ins w:id="40" w:author="Author"/>
          <w:i/>
          <w:sz w:val="24"/>
          <w:szCs w:val="24"/>
        </w:rPr>
      </w:pPr>
      <w:ins w:id="41" w:author="Author">
        <w:r w:rsidRPr="00EE559C">
          <w:rPr>
            <w:i/>
            <w:sz w:val="24"/>
            <w:szCs w:val="24"/>
          </w:rPr>
          <w:t>(6) Service providers, including eligible training providers;</w:t>
        </w:r>
      </w:ins>
    </w:p>
    <w:p w14:paraId="155644F9" w14:textId="77777777" w:rsidR="002C1746" w:rsidRPr="00EE559C" w:rsidRDefault="002C1746" w:rsidP="00ED17C7">
      <w:pPr>
        <w:ind w:left="907"/>
        <w:rPr>
          <w:ins w:id="42" w:author="Author"/>
          <w:i/>
          <w:sz w:val="24"/>
          <w:szCs w:val="24"/>
        </w:rPr>
      </w:pPr>
      <w:ins w:id="43" w:author="Author">
        <w:r w:rsidRPr="00EE559C">
          <w:rPr>
            <w:i/>
            <w:sz w:val="24"/>
            <w:szCs w:val="24"/>
          </w:rPr>
          <w:t>(7) On-the-Job Training (OJT) employers;</w:t>
        </w:r>
      </w:ins>
    </w:p>
    <w:p w14:paraId="29A0D2D5" w14:textId="77777777" w:rsidR="002C1746" w:rsidRPr="00EE559C" w:rsidRDefault="002C1746" w:rsidP="00ED17C7">
      <w:pPr>
        <w:ind w:left="907"/>
        <w:rPr>
          <w:ins w:id="44" w:author="Author"/>
          <w:i/>
          <w:sz w:val="24"/>
          <w:szCs w:val="24"/>
        </w:rPr>
      </w:pPr>
      <w:ins w:id="45" w:author="Author">
        <w:r w:rsidRPr="00EE559C">
          <w:rPr>
            <w:i/>
            <w:sz w:val="24"/>
            <w:szCs w:val="24"/>
          </w:rPr>
          <w:t>(8) Job Corps contractors and center operators;</w:t>
        </w:r>
      </w:ins>
    </w:p>
    <w:p w14:paraId="19C50F12" w14:textId="77777777" w:rsidR="002C1746" w:rsidRPr="00EE559C" w:rsidRDefault="002C1746" w:rsidP="00ED17C7">
      <w:pPr>
        <w:ind w:left="907"/>
        <w:rPr>
          <w:ins w:id="46" w:author="Author"/>
          <w:i/>
          <w:sz w:val="24"/>
          <w:szCs w:val="24"/>
        </w:rPr>
      </w:pPr>
      <w:ins w:id="47" w:author="Author">
        <w:r w:rsidRPr="00EE559C">
          <w:rPr>
            <w:i/>
            <w:sz w:val="24"/>
            <w:szCs w:val="24"/>
          </w:rPr>
          <w:t>(9) Job Corps national training contractors;</w:t>
        </w:r>
      </w:ins>
    </w:p>
    <w:p w14:paraId="37DFE946" w14:textId="77777777" w:rsidR="002C1746" w:rsidRPr="00EE559C" w:rsidRDefault="002C1746" w:rsidP="00ED17C7">
      <w:pPr>
        <w:ind w:left="907"/>
        <w:rPr>
          <w:ins w:id="48" w:author="Author"/>
          <w:i/>
          <w:sz w:val="24"/>
          <w:szCs w:val="24"/>
        </w:rPr>
      </w:pPr>
      <w:ins w:id="49" w:author="Author">
        <w:r w:rsidRPr="00EE559C">
          <w:rPr>
            <w:i/>
            <w:sz w:val="24"/>
            <w:szCs w:val="24"/>
          </w:rPr>
          <w:t>(10) Outreach and admissions agencies, including Job Corps contractors that perform these functions;</w:t>
        </w:r>
      </w:ins>
    </w:p>
    <w:p w14:paraId="24050410" w14:textId="77777777" w:rsidR="002C1746" w:rsidRPr="00EE559C" w:rsidRDefault="002C1746" w:rsidP="00ED17C7">
      <w:pPr>
        <w:ind w:left="907"/>
        <w:rPr>
          <w:ins w:id="50" w:author="Author"/>
          <w:i/>
          <w:sz w:val="24"/>
          <w:szCs w:val="24"/>
        </w:rPr>
      </w:pPr>
      <w:ins w:id="51" w:author="Author">
        <w:r w:rsidRPr="00EE559C">
          <w:rPr>
            <w:i/>
            <w:sz w:val="24"/>
            <w:szCs w:val="24"/>
          </w:rPr>
          <w:t>(11) Placement agencies, including Job Corps contractors that perform these functions;</w:t>
        </w:r>
      </w:ins>
    </w:p>
    <w:p w14:paraId="6F79A749" w14:textId="77777777" w:rsidR="0068213D" w:rsidRPr="00EE559C" w:rsidRDefault="002C1746" w:rsidP="00EE559C">
      <w:pPr>
        <w:spacing w:after="240"/>
        <w:ind w:left="900"/>
        <w:rPr>
          <w:i/>
          <w:sz w:val="24"/>
          <w:szCs w:val="24"/>
        </w:rPr>
      </w:pPr>
      <w:ins w:id="52" w:author="Author">
        <w:r w:rsidRPr="00EE559C">
          <w:rPr>
            <w:i/>
            <w:sz w:val="24"/>
            <w:szCs w:val="24"/>
          </w:rPr>
          <w:t>(12) Other National Program recipients.</w:t>
        </w:r>
      </w:ins>
      <w:r w:rsidR="00CB0760" w:rsidRPr="00EE559C">
        <w:rPr>
          <w:i/>
          <w:sz w:val="24"/>
          <w:szCs w:val="24"/>
        </w:rPr>
        <w:t xml:space="preserve"> </w:t>
      </w:r>
    </w:p>
    <w:p w14:paraId="291394AE" w14:textId="03A0E67F" w:rsidR="00CE51AC" w:rsidRDefault="0028197F" w:rsidP="00C54482">
      <w:pPr>
        <w:spacing w:after="240"/>
        <w:ind w:left="720"/>
        <w:rPr>
          <w:sz w:val="24"/>
          <w:szCs w:val="24"/>
        </w:rPr>
      </w:pPr>
      <w:r>
        <w:rPr>
          <w:sz w:val="24"/>
        </w:rPr>
        <w:t xml:space="preserve">Specifically, </w:t>
      </w:r>
      <w:r w:rsidRPr="001300C6">
        <w:rPr>
          <w:sz w:val="24"/>
        </w:rPr>
        <w:t xml:space="preserve">29 CFR </w:t>
      </w:r>
      <w:ins w:id="53" w:author="Author">
        <w:r w:rsidR="00D43E5A" w:rsidRPr="00E712B1">
          <w:rPr>
            <w:sz w:val="24"/>
          </w:rPr>
          <w:t>§</w:t>
        </w:r>
        <w:r w:rsidR="00D43E5A" w:rsidRPr="001300C6">
          <w:rPr>
            <w:sz w:val="24"/>
          </w:rPr>
          <w:t>3</w:t>
        </w:r>
        <w:r w:rsidR="00D43E5A">
          <w:rPr>
            <w:sz w:val="24"/>
          </w:rPr>
          <w:t>8</w:t>
        </w:r>
        <w:r w:rsidR="00D43E5A" w:rsidRPr="001300C6">
          <w:rPr>
            <w:sz w:val="24"/>
          </w:rPr>
          <w:t>.</w:t>
        </w:r>
        <w:r w:rsidR="00D43E5A">
          <w:rPr>
            <w:sz w:val="24"/>
          </w:rPr>
          <w:t>41</w:t>
        </w:r>
        <w:r w:rsidR="00D43E5A" w:rsidRPr="001300C6">
          <w:rPr>
            <w:sz w:val="24"/>
          </w:rPr>
          <w:t>(</w:t>
        </w:r>
        <w:r w:rsidR="00D43E5A">
          <w:rPr>
            <w:sz w:val="24"/>
          </w:rPr>
          <w:t>b</w:t>
        </w:r>
        <w:r w:rsidR="00D43E5A" w:rsidRPr="001300C6">
          <w:rPr>
            <w:sz w:val="24"/>
          </w:rPr>
          <w:t>)</w:t>
        </w:r>
        <w:r w:rsidR="00D43E5A">
          <w:rPr>
            <w:sz w:val="24"/>
          </w:rPr>
          <w:t xml:space="preserve">(1) </w:t>
        </w:r>
      </w:ins>
      <w:del w:id="54" w:author="Author">
        <w:r w:rsidR="00D43E5A" w:rsidRPr="001300C6" w:rsidDel="00D43E5A">
          <w:rPr>
            <w:sz w:val="24"/>
          </w:rPr>
          <w:delText>§37.37(b)(</w:delText>
        </w:r>
        <w:r w:rsidR="00D43E5A" w:rsidDel="00D43E5A">
          <w:rPr>
            <w:sz w:val="24"/>
          </w:rPr>
          <w:delText>1</w:delText>
        </w:r>
        <w:r w:rsidR="00D43E5A" w:rsidRPr="001300C6" w:rsidDel="00D43E5A">
          <w:rPr>
            <w:sz w:val="24"/>
          </w:rPr>
          <w:delText>)</w:delText>
        </w:r>
        <w:r w:rsidR="00D43E5A" w:rsidDel="00D43E5A">
          <w:rPr>
            <w:sz w:val="24"/>
          </w:rPr>
          <w:delText xml:space="preserve"> </w:delText>
        </w:r>
      </w:del>
      <w:r>
        <w:rPr>
          <w:sz w:val="24"/>
        </w:rPr>
        <w:t xml:space="preserve">sets forth recipient responsibilities for </w:t>
      </w:r>
      <w:ins w:id="55" w:author="Author">
        <w:r w:rsidR="00D43E5A">
          <w:rPr>
            <w:sz w:val="24"/>
          </w:rPr>
          <w:t xml:space="preserve">collecting and maintaining </w:t>
        </w:r>
      </w:ins>
      <w:r w:rsidRPr="00FF470C">
        <w:rPr>
          <w:sz w:val="24"/>
        </w:rPr>
        <w:t xml:space="preserve">data and </w:t>
      </w:r>
      <w:r w:rsidRPr="00FF470C">
        <w:rPr>
          <w:sz w:val="24"/>
          <w:szCs w:val="24"/>
        </w:rPr>
        <w:t>information</w:t>
      </w:r>
      <w:del w:id="56" w:author="Author">
        <w:r w:rsidR="00D43E5A" w:rsidDel="00D43E5A">
          <w:rPr>
            <w:sz w:val="24"/>
            <w:szCs w:val="24"/>
          </w:rPr>
          <w:delText xml:space="preserve"> collection and maintenance</w:delText>
        </w:r>
      </w:del>
      <w:r>
        <w:rPr>
          <w:sz w:val="24"/>
          <w:szCs w:val="24"/>
        </w:rPr>
        <w:t>, stating:</w:t>
      </w:r>
      <w:r w:rsidR="00CB0760">
        <w:rPr>
          <w:sz w:val="24"/>
          <w:szCs w:val="24"/>
        </w:rPr>
        <w:t xml:space="preserve"> </w:t>
      </w:r>
    </w:p>
    <w:p w14:paraId="6F3BA61C" w14:textId="36D0AAE2" w:rsidR="00CE51AC" w:rsidRPr="0084367C" w:rsidRDefault="0028197F" w:rsidP="00CE51AC">
      <w:pPr>
        <w:spacing w:after="240"/>
        <w:ind w:left="900"/>
        <w:rPr>
          <w:sz w:val="24"/>
          <w:szCs w:val="24"/>
        </w:rPr>
      </w:pPr>
      <w:r w:rsidRPr="00840902">
        <w:rPr>
          <w:i/>
          <w:sz w:val="24"/>
          <w:szCs w:val="24"/>
        </w:rPr>
        <w:t xml:space="preserve">The system and format in which </w:t>
      </w:r>
      <w:ins w:id="57" w:author="Author">
        <w:r w:rsidR="00815147">
          <w:rPr>
            <w:i/>
            <w:sz w:val="24"/>
            <w:szCs w:val="24"/>
          </w:rPr>
          <w:t xml:space="preserve">the </w:t>
        </w:r>
      </w:ins>
      <w:del w:id="58" w:author="Author">
        <w:r w:rsidR="00740C32" w:rsidDel="00740C32">
          <w:rPr>
            <w:i/>
            <w:sz w:val="24"/>
            <w:szCs w:val="24"/>
          </w:rPr>
          <w:delText xml:space="preserve">data and </w:delText>
        </w:r>
      </w:del>
      <w:r w:rsidRPr="00840902">
        <w:rPr>
          <w:i/>
          <w:sz w:val="24"/>
          <w:szCs w:val="24"/>
        </w:rPr>
        <w:t>records</w:t>
      </w:r>
      <w:r w:rsidR="00994B1B" w:rsidRPr="00840902">
        <w:rPr>
          <w:i/>
          <w:sz w:val="24"/>
          <w:szCs w:val="24"/>
        </w:rPr>
        <w:t xml:space="preserve"> </w:t>
      </w:r>
      <w:ins w:id="59" w:author="Author">
        <w:r w:rsidR="00740C32" w:rsidRPr="00840902">
          <w:rPr>
            <w:i/>
            <w:sz w:val="24"/>
            <w:szCs w:val="24"/>
          </w:rPr>
          <w:t xml:space="preserve">and data </w:t>
        </w:r>
      </w:ins>
      <w:r w:rsidRPr="00840902">
        <w:rPr>
          <w:i/>
          <w:sz w:val="24"/>
          <w:szCs w:val="24"/>
        </w:rPr>
        <w:t xml:space="preserve">are kept must be designed </w:t>
      </w:r>
      <w:ins w:id="60" w:author="Author">
        <w:r w:rsidR="00D43E5A" w:rsidRPr="00840902">
          <w:rPr>
            <w:i/>
            <w:sz w:val="24"/>
            <w:szCs w:val="24"/>
          </w:rPr>
          <w:t xml:space="preserve">to allow the Governor and CRC </w:t>
        </w:r>
      </w:ins>
      <w:r w:rsidRPr="00840902">
        <w:rPr>
          <w:i/>
          <w:sz w:val="24"/>
          <w:szCs w:val="24"/>
        </w:rPr>
        <w:t xml:space="preserve">to conduct statistical or other quantifiable data analyses </w:t>
      </w:r>
      <w:ins w:id="61" w:author="Author">
        <w:r w:rsidR="00815147">
          <w:rPr>
            <w:i/>
            <w:sz w:val="24"/>
            <w:szCs w:val="24"/>
          </w:rPr>
          <w:t xml:space="preserve">to </w:t>
        </w:r>
      </w:ins>
      <w:del w:id="62" w:author="Author">
        <w:r w:rsidR="00815147" w:rsidDel="00815147">
          <w:rPr>
            <w:i/>
            <w:sz w:val="24"/>
            <w:szCs w:val="24"/>
          </w:rPr>
          <w:delText>and</w:delText>
        </w:r>
        <w:r w:rsidRPr="00840902" w:rsidDel="00815147">
          <w:rPr>
            <w:i/>
            <w:sz w:val="24"/>
            <w:szCs w:val="24"/>
          </w:rPr>
          <w:delText xml:space="preserve"> </w:delText>
        </w:r>
      </w:del>
      <w:r w:rsidRPr="00840902">
        <w:rPr>
          <w:i/>
          <w:sz w:val="24"/>
          <w:szCs w:val="24"/>
        </w:rPr>
        <w:t xml:space="preserve">verify the recipient’s compliance with Section 188 of </w:t>
      </w:r>
      <w:ins w:id="63" w:author="Author">
        <w:r w:rsidR="00D43E5A" w:rsidRPr="00840902">
          <w:rPr>
            <w:i/>
            <w:sz w:val="24"/>
            <w:szCs w:val="24"/>
          </w:rPr>
          <w:t xml:space="preserve">WIOA </w:t>
        </w:r>
      </w:ins>
      <w:del w:id="64" w:author="Author">
        <w:r w:rsidR="00D43E5A" w:rsidDel="00D43E5A">
          <w:rPr>
            <w:i/>
            <w:sz w:val="24"/>
            <w:szCs w:val="24"/>
          </w:rPr>
          <w:delText xml:space="preserve">WIA </w:delText>
        </w:r>
      </w:del>
      <w:r w:rsidRPr="00840902">
        <w:rPr>
          <w:i/>
          <w:sz w:val="24"/>
          <w:szCs w:val="24"/>
        </w:rPr>
        <w:t>and this part.</w:t>
      </w:r>
    </w:p>
    <w:p w14:paraId="5E606446" w14:textId="31275972" w:rsidR="0028197F" w:rsidRPr="0084367C" w:rsidRDefault="0028197F" w:rsidP="00C54482">
      <w:pPr>
        <w:spacing w:after="240"/>
        <w:ind w:left="720"/>
        <w:rPr>
          <w:sz w:val="24"/>
          <w:szCs w:val="24"/>
        </w:rPr>
      </w:pPr>
      <w:r>
        <w:rPr>
          <w:sz w:val="24"/>
          <w:szCs w:val="24"/>
        </w:rPr>
        <w:t xml:space="preserve">Furthermore, </w:t>
      </w:r>
      <w:r w:rsidRPr="001300C6">
        <w:rPr>
          <w:sz w:val="24"/>
          <w:szCs w:val="24"/>
        </w:rPr>
        <w:t xml:space="preserve">29 CFR </w:t>
      </w:r>
      <w:ins w:id="65" w:author="Author">
        <w:r w:rsidR="00D43E5A" w:rsidRPr="001300C6">
          <w:rPr>
            <w:sz w:val="24"/>
            <w:szCs w:val="24"/>
          </w:rPr>
          <w:t>§</w:t>
        </w:r>
        <w:r w:rsidR="00D43E5A">
          <w:rPr>
            <w:sz w:val="24"/>
          </w:rPr>
          <w:t>38.41</w:t>
        </w:r>
        <w:r w:rsidR="00D43E5A" w:rsidRPr="001300C6">
          <w:rPr>
            <w:sz w:val="24"/>
            <w:szCs w:val="24"/>
          </w:rPr>
          <w:t>(b)(2)</w:t>
        </w:r>
        <w:r w:rsidR="00D43E5A" w:rsidRPr="00FF470C">
          <w:rPr>
            <w:sz w:val="24"/>
            <w:szCs w:val="24"/>
          </w:rPr>
          <w:t xml:space="preserve"> </w:t>
        </w:r>
      </w:ins>
      <w:del w:id="66" w:author="Author">
        <w:r w:rsidR="00D43E5A" w:rsidRPr="001300C6" w:rsidDel="00D43E5A">
          <w:rPr>
            <w:sz w:val="24"/>
            <w:szCs w:val="24"/>
          </w:rPr>
          <w:delText>§37.37(b)(2)</w:delText>
        </w:r>
        <w:r w:rsidR="00D43E5A" w:rsidRPr="00FF470C" w:rsidDel="00D43E5A">
          <w:rPr>
            <w:sz w:val="24"/>
            <w:szCs w:val="24"/>
          </w:rPr>
          <w:delText xml:space="preserve"> </w:delText>
        </w:r>
      </w:del>
      <w:r>
        <w:rPr>
          <w:sz w:val="24"/>
          <w:szCs w:val="24"/>
        </w:rPr>
        <w:t>states</w:t>
      </w:r>
      <w:r w:rsidRPr="00BD15CE">
        <w:rPr>
          <w:sz w:val="24"/>
          <w:szCs w:val="24"/>
        </w:rPr>
        <w:t>:</w:t>
      </w:r>
      <w:r w:rsidRPr="0028197F">
        <w:rPr>
          <w:sz w:val="24"/>
          <w:szCs w:val="24"/>
        </w:rPr>
        <w:t xml:space="preserve"> </w:t>
      </w:r>
    </w:p>
    <w:p w14:paraId="32F3C50C" w14:textId="7902CFB4" w:rsidR="00295E2D" w:rsidRDefault="0028197F" w:rsidP="00430702">
      <w:pPr>
        <w:spacing w:after="240"/>
        <w:ind w:left="900"/>
        <w:rPr>
          <w:i/>
          <w:sz w:val="24"/>
          <w:szCs w:val="24"/>
        </w:rPr>
      </w:pPr>
      <w:r w:rsidRPr="009E4D0B">
        <w:rPr>
          <w:i/>
          <w:sz w:val="24"/>
          <w:szCs w:val="24"/>
        </w:rPr>
        <w:t xml:space="preserve">Such </w:t>
      </w:r>
      <w:ins w:id="67" w:author="Author">
        <w:r w:rsidR="001A1AAF" w:rsidRPr="009E4D0B">
          <w:rPr>
            <w:i/>
            <w:sz w:val="24"/>
            <w:szCs w:val="24"/>
          </w:rPr>
          <w:t xml:space="preserve">records </w:t>
        </w:r>
      </w:ins>
      <w:del w:id="68" w:author="Author">
        <w:r w:rsidR="001A1AAF" w:rsidDel="001A1AAF">
          <w:rPr>
            <w:i/>
            <w:sz w:val="24"/>
            <w:szCs w:val="24"/>
          </w:rPr>
          <w:delText xml:space="preserve">information </w:delText>
        </w:r>
      </w:del>
      <w:r w:rsidRPr="009E4D0B">
        <w:rPr>
          <w:i/>
          <w:sz w:val="24"/>
          <w:szCs w:val="24"/>
        </w:rPr>
        <w:t xml:space="preserve">must include, but are not limited to, records on applicants, registrants, eligible applicants/registrants, participants, </w:t>
      </w:r>
      <w:proofErr w:type="spellStart"/>
      <w:r w:rsidRPr="009E4D0B">
        <w:rPr>
          <w:i/>
          <w:sz w:val="24"/>
          <w:szCs w:val="24"/>
        </w:rPr>
        <w:t>terminees</w:t>
      </w:r>
      <w:proofErr w:type="spellEnd"/>
      <w:r w:rsidRPr="009E4D0B">
        <w:rPr>
          <w:i/>
          <w:sz w:val="24"/>
          <w:szCs w:val="24"/>
        </w:rPr>
        <w:t>, employees, and applicants for employment.</w:t>
      </w:r>
      <w:r w:rsidR="00CB0760">
        <w:rPr>
          <w:i/>
          <w:sz w:val="24"/>
          <w:szCs w:val="24"/>
        </w:rPr>
        <w:t xml:space="preserve"> </w:t>
      </w:r>
      <w:r w:rsidRPr="009E4D0B">
        <w:rPr>
          <w:i/>
          <w:sz w:val="24"/>
          <w:szCs w:val="24"/>
        </w:rPr>
        <w:t>Each recipient must record the race/ethnicity, sex, age, and where known, disability status, of every applicant, registran</w:t>
      </w:r>
      <w:r>
        <w:rPr>
          <w:i/>
          <w:sz w:val="24"/>
          <w:szCs w:val="24"/>
        </w:rPr>
        <w:t>t</w:t>
      </w:r>
      <w:r w:rsidRPr="009E4D0B">
        <w:rPr>
          <w:i/>
          <w:sz w:val="24"/>
          <w:szCs w:val="24"/>
        </w:rPr>
        <w:t xml:space="preserve">, </w:t>
      </w:r>
      <w:del w:id="69" w:author="Author">
        <w:r w:rsidR="00D43E5A" w:rsidRPr="009E4D0B" w:rsidDel="000B38D3">
          <w:rPr>
            <w:i/>
            <w:sz w:val="24"/>
            <w:szCs w:val="24"/>
          </w:rPr>
          <w:delText>e</w:delText>
        </w:r>
        <w:r w:rsidR="00D43E5A" w:rsidRPr="009E4D0B" w:rsidDel="00D43E5A">
          <w:rPr>
            <w:i/>
            <w:sz w:val="24"/>
            <w:szCs w:val="24"/>
          </w:rPr>
          <w:delText xml:space="preserve">ligible applicant/registrant, </w:delText>
        </w:r>
      </w:del>
      <w:r w:rsidRPr="009E4D0B">
        <w:rPr>
          <w:i/>
          <w:sz w:val="24"/>
          <w:szCs w:val="24"/>
        </w:rPr>
        <w:t xml:space="preserve">participant, </w:t>
      </w:r>
      <w:proofErr w:type="spellStart"/>
      <w:r w:rsidRPr="009E4D0B">
        <w:rPr>
          <w:i/>
          <w:sz w:val="24"/>
          <w:szCs w:val="24"/>
        </w:rPr>
        <w:t>terminee</w:t>
      </w:r>
      <w:proofErr w:type="spellEnd"/>
      <w:r w:rsidRPr="009E4D0B">
        <w:rPr>
          <w:i/>
          <w:sz w:val="24"/>
          <w:szCs w:val="24"/>
        </w:rPr>
        <w:t>, applicant for employment, and employee.</w:t>
      </w:r>
      <w:r w:rsidR="00CB0760">
        <w:rPr>
          <w:i/>
          <w:sz w:val="24"/>
          <w:szCs w:val="24"/>
        </w:rPr>
        <w:t xml:space="preserve"> </w:t>
      </w:r>
    </w:p>
    <w:p w14:paraId="4CDB1B40" w14:textId="3FA53266" w:rsidR="0028197F" w:rsidRPr="0084367C" w:rsidRDefault="000B38D3" w:rsidP="00430702">
      <w:pPr>
        <w:spacing w:after="240"/>
        <w:ind w:left="900"/>
        <w:rPr>
          <w:sz w:val="24"/>
          <w:szCs w:val="24"/>
        </w:rPr>
      </w:pPr>
      <w:ins w:id="70" w:author="Author">
        <w:r>
          <w:rPr>
            <w:i/>
            <w:sz w:val="24"/>
            <w:szCs w:val="24"/>
          </w:rPr>
          <w:t xml:space="preserve">Beginning on January 3, 2019, each recipient must also record the limited English proficiency and preferred language of each applicant, registrant, participant, and </w:t>
        </w:r>
        <w:proofErr w:type="spellStart"/>
        <w:r>
          <w:rPr>
            <w:i/>
            <w:sz w:val="24"/>
            <w:szCs w:val="24"/>
          </w:rPr>
          <w:t>terminee</w:t>
        </w:r>
        <w:proofErr w:type="spellEnd"/>
        <w:r>
          <w:rPr>
            <w:i/>
            <w:sz w:val="24"/>
            <w:szCs w:val="24"/>
          </w:rPr>
          <w:t xml:space="preserve">. </w:t>
        </w:r>
      </w:ins>
      <w:r w:rsidR="0028197F" w:rsidRPr="009E4D0B">
        <w:rPr>
          <w:i/>
          <w:sz w:val="24"/>
          <w:szCs w:val="24"/>
        </w:rPr>
        <w:t xml:space="preserve">Such </w:t>
      </w:r>
      <w:r w:rsidR="00423728">
        <w:rPr>
          <w:i/>
          <w:sz w:val="24"/>
          <w:szCs w:val="24"/>
        </w:rPr>
        <w:t xml:space="preserve">information </w:t>
      </w:r>
      <w:r w:rsidR="0028197F" w:rsidRPr="009E4D0B">
        <w:rPr>
          <w:i/>
          <w:sz w:val="24"/>
          <w:szCs w:val="24"/>
        </w:rPr>
        <w:t xml:space="preserve">must be stored in a manner that ensures confidentiality, and must be used only for the purposes of recordkeeping and reporting; determining eligibility, where appropriate, for </w:t>
      </w:r>
      <w:ins w:id="71" w:author="Author">
        <w:r w:rsidRPr="009E4D0B">
          <w:rPr>
            <w:i/>
            <w:sz w:val="24"/>
            <w:szCs w:val="24"/>
          </w:rPr>
          <w:t>WI</w:t>
        </w:r>
        <w:r>
          <w:rPr>
            <w:i/>
            <w:sz w:val="24"/>
            <w:szCs w:val="24"/>
          </w:rPr>
          <w:t>O</w:t>
        </w:r>
        <w:r w:rsidRPr="009E4D0B">
          <w:rPr>
            <w:i/>
            <w:sz w:val="24"/>
            <w:szCs w:val="24"/>
          </w:rPr>
          <w:t xml:space="preserve">A </w:t>
        </w:r>
      </w:ins>
      <w:del w:id="72" w:author="Author">
        <w:r w:rsidDel="000B38D3">
          <w:rPr>
            <w:i/>
            <w:sz w:val="24"/>
            <w:szCs w:val="24"/>
          </w:rPr>
          <w:delText xml:space="preserve">WIA </w:delText>
        </w:r>
      </w:del>
      <w:r w:rsidR="0028197F" w:rsidRPr="009E4D0B">
        <w:rPr>
          <w:i/>
          <w:sz w:val="24"/>
          <w:szCs w:val="24"/>
        </w:rPr>
        <w:t xml:space="preserve">Title I-financially assisted programs or activities; determining the extent to which the recipient is operating its </w:t>
      </w:r>
      <w:ins w:id="73" w:author="Author">
        <w:r w:rsidRPr="009E4D0B">
          <w:rPr>
            <w:i/>
            <w:sz w:val="24"/>
            <w:szCs w:val="24"/>
          </w:rPr>
          <w:t>WI</w:t>
        </w:r>
        <w:r>
          <w:rPr>
            <w:i/>
            <w:sz w:val="24"/>
            <w:szCs w:val="24"/>
          </w:rPr>
          <w:t>O</w:t>
        </w:r>
        <w:r w:rsidRPr="009E4D0B">
          <w:rPr>
            <w:i/>
            <w:sz w:val="24"/>
            <w:szCs w:val="24"/>
          </w:rPr>
          <w:t xml:space="preserve">A </w:t>
        </w:r>
      </w:ins>
      <w:del w:id="74" w:author="Author">
        <w:r w:rsidDel="000B38D3">
          <w:rPr>
            <w:i/>
            <w:sz w:val="24"/>
            <w:szCs w:val="24"/>
          </w:rPr>
          <w:delText xml:space="preserve">WIA </w:delText>
        </w:r>
      </w:del>
      <w:r w:rsidR="0028197F" w:rsidRPr="009E4D0B">
        <w:rPr>
          <w:i/>
          <w:sz w:val="24"/>
          <w:szCs w:val="24"/>
        </w:rPr>
        <w:t>Title I-financially assisted program or activity in a nondiscriminatory manner; or other use authorized by law.</w:t>
      </w:r>
      <w:r w:rsidR="0028197F" w:rsidRPr="0028197F">
        <w:rPr>
          <w:sz w:val="24"/>
          <w:szCs w:val="24"/>
        </w:rPr>
        <w:t xml:space="preserve"> </w:t>
      </w:r>
    </w:p>
    <w:p w14:paraId="74102F0E" w14:textId="77777777" w:rsidR="000B38D3" w:rsidRDefault="000B38D3" w:rsidP="000B38D3">
      <w:pPr>
        <w:pStyle w:val="HTMLPreformatted"/>
        <w:spacing w:after="240"/>
        <w:ind w:left="720"/>
        <w:rPr>
          <w:ins w:id="75" w:author="Author"/>
          <w:rFonts w:ascii="Times New Roman" w:hAnsi="Times New Roman" w:cs="Times New Roman"/>
          <w:sz w:val="24"/>
          <w:szCs w:val="24"/>
        </w:rPr>
      </w:pPr>
      <w:ins w:id="76" w:author="Author">
        <w:r>
          <w:rPr>
            <w:rFonts w:ascii="Times New Roman" w:hAnsi="Times New Roman" w:cs="Times New Roman"/>
            <w:sz w:val="24"/>
            <w:szCs w:val="24"/>
          </w:rPr>
          <w:t xml:space="preserve">The most notable update regarding the maintenance of medical or disability-related information, found in 29 CFR </w:t>
        </w:r>
        <w:r w:rsidRPr="001300C6">
          <w:rPr>
            <w:rFonts w:ascii="Times New Roman" w:hAnsi="Times New Roman" w:cs="Times New Roman"/>
            <w:sz w:val="24"/>
            <w:szCs w:val="24"/>
          </w:rPr>
          <w:t>§3</w:t>
        </w:r>
        <w:r>
          <w:rPr>
            <w:rFonts w:ascii="Times New Roman" w:hAnsi="Times New Roman" w:cs="Times New Roman"/>
            <w:sz w:val="24"/>
            <w:szCs w:val="24"/>
          </w:rPr>
          <w:t>8</w:t>
        </w:r>
        <w:r w:rsidRPr="001300C6">
          <w:rPr>
            <w:rFonts w:ascii="Times New Roman" w:hAnsi="Times New Roman" w:cs="Times New Roman"/>
            <w:sz w:val="24"/>
            <w:szCs w:val="24"/>
          </w:rPr>
          <w:t>.</w:t>
        </w:r>
        <w:r>
          <w:rPr>
            <w:rFonts w:ascii="Times New Roman" w:hAnsi="Times New Roman" w:cs="Times New Roman"/>
            <w:sz w:val="24"/>
            <w:szCs w:val="24"/>
          </w:rPr>
          <w:t xml:space="preserve">41(b)(3), states: </w:t>
        </w:r>
      </w:ins>
    </w:p>
    <w:p w14:paraId="2BEA2F70" w14:textId="77777777" w:rsidR="000B38D3" w:rsidRDefault="000B38D3" w:rsidP="000B38D3">
      <w:pPr>
        <w:pStyle w:val="HTMLPreformatted"/>
        <w:spacing w:after="240"/>
        <w:ind w:left="922"/>
        <w:rPr>
          <w:ins w:id="77" w:author="Author"/>
          <w:rFonts w:ascii="Times New Roman" w:hAnsi="Times New Roman" w:cs="Times New Roman"/>
          <w:i/>
          <w:sz w:val="24"/>
          <w:szCs w:val="24"/>
        </w:rPr>
      </w:pPr>
      <w:ins w:id="78" w:author="Author">
        <w:r w:rsidRPr="00C54482">
          <w:rPr>
            <w:rFonts w:ascii="Times New Roman" w:hAnsi="Times New Roman" w:cs="Times New Roman"/>
            <w:i/>
            <w:sz w:val="24"/>
            <w:szCs w:val="24"/>
          </w:rPr>
          <w:t xml:space="preserve">Any medical or disability-related information obtained about a </w:t>
        </w:r>
        <w:proofErr w:type="gramStart"/>
        <w:r w:rsidRPr="00C54482">
          <w:rPr>
            <w:rFonts w:ascii="Times New Roman" w:hAnsi="Times New Roman" w:cs="Times New Roman"/>
            <w:i/>
            <w:sz w:val="24"/>
            <w:szCs w:val="24"/>
          </w:rPr>
          <w:t>particular individual</w:t>
        </w:r>
        <w:proofErr w:type="gramEnd"/>
        <w:r w:rsidRPr="00C54482">
          <w:rPr>
            <w:rFonts w:ascii="Times New Roman" w:hAnsi="Times New Roman" w:cs="Times New Roman"/>
            <w:i/>
            <w:sz w:val="24"/>
            <w:szCs w:val="24"/>
          </w:rPr>
          <w:t xml:space="preserve">, including information that could lead to the disclosure of a disability, must be collected on separate forms. All such information, whether in hard copy, electronic, or both, must be maintained in one or more separate files, apart from any other information about the individual, and treated as confidential. Whether these files are electronic or hard copy, they must be locked or otherwise secured (for example, </w:t>
        </w:r>
        <w:r>
          <w:rPr>
            <w:rFonts w:ascii="Times New Roman" w:hAnsi="Times New Roman" w:cs="Times New Roman"/>
            <w:i/>
            <w:sz w:val="24"/>
            <w:szCs w:val="24"/>
          </w:rPr>
          <w:t xml:space="preserve">through </w:t>
        </w:r>
        <w:r w:rsidRPr="00C54482">
          <w:rPr>
            <w:rFonts w:ascii="Times New Roman" w:hAnsi="Times New Roman" w:cs="Times New Roman"/>
            <w:i/>
            <w:sz w:val="24"/>
            <w:szCs w:val="24"/>
          </w:rPr>
          <w:t>password protection).</w:t>
        </w:r>
      </w:ins>
    </w:p>
    <w:p w14:paraId="452FE568" w14:textId="77777777" w:rsidR="007F3641" w:rsidRDefault="007F3641" w:rsidP="007F3641">
      <w:pPr>
        <w:pStyle w:val="HTMLPreformatted"/>
        <w:spacing w:after="240"/>
        <w:ind w:left="720"/>
        <w:rPr>
          <w:ins w:id="79" w:author="Author"/>
          <w:rFonts w:ascii="Times New Roman" w:hAnsi="Times New Roman" w:cs="Times New Roman"/>
          <w:sz w:val="24"/>
          <w:szCs w:val="24"/>
        </w:rPr>
      </w:pPr>
      <w:ins w:id="80" w:author="Author">
        <w:r>
          <w:rPr>
            <w:rFonts w:ascii="Times New Roman" w:hAnsi="Times New Roman" w:cs="Times New Roman"/>
            <w:sz w:val="24"/>
            <w:szCs w:val="24"/>
          </w:rPr>
          <w:t xml:space="preserve">Additionally, 29 CFR </w:t>
        </w:r>
        <w:r w:rsidRPr="001300C6">
          <w:rPr>
            <w:rFonts w:ascii="Times New Roman" w:hAnsi="Times New Roman" w:cs="Times New Roman"/>
            <w:sz w:val="24"/>
            <w:szCs w:val="24"/>
          </w:rPr>
          <w:t>§3</w:t>
        </w:r>
        <w:r>
          <w:rPr>
            <w:rFonts w:ascii="Times New Roman" w:hAnsi="Times New Roman" w:cs="Times New Roman"/>
            <w:sz w:val="24"/>
            <w:szCs w:val="24"/>
          </w:rPr>
          <w:t>8</w:t>
        </w:r>
        <w:r w:rsidRPr="001300C6">
          <w:rPr>
            <w:rFonts w:ascii="Times New Roman" w:hAnsi="Times New Roman" w:cs="Times New Roman"/>
            <w:sz w:val="24"/>
            <w:szCs w:val="24"/>
          </w:rPr>
          <w:t>.</w:t>
        </w:r>
        <w:r>
          <w:rPr>
            <w:rFonts w:ascii="Times New Roman" w:hAnsi="Times New Roman" w:cs="Times New Roman"/>
            <w:sz w:val="24"/>
            <w:szCs w:val="24"/>
          </w:rPr>
          <w:t>41(b)(3)(i) explains that an individual in one of the following categories may be informed about a customer’s disability or medical condition and can obtain the information under the following circumstances:</w:t>
        </w:r>
      </w:ins>
    </w:p>
    <w:p w14:paraId="598098C0" w14:textId="77777777" w:rsidR="007F3641" w:rsidRPr="00C54482" w:rsidRDefault="007F3641" w:rsidP="007F3641">
      <w:pPr>
        <w:pStyle w:val="HTMLPreformatted"/>
        <w:numPr>
          <w:ilvl w:val="0"/>
          <w:numId w:val="16"/>
        </w:numPr>
        <w:rPr>
          <w:ins w:id="81" w:author="Author"/>
          <w:rFonts w:ascii="Times New Roman" w:hAnsi="Times New Roman" w:cs="Times New Roman"/>
          <w:i/>
          <w:sz w:val="24"/>
          <w:szCs w:val="24"/>
        </w:rPr>
      </w:pPr>
      <w:ins w:id="82" w:author="Author">
        <w:r w:rsidRPr="00C54482">
          <w:rPr>
            <w:rFonts w:ascii="Times New Roman" w:hAnsi="Times New Roman" w:cs="Times New Roman"/>
            <w:i/>
            <w:sz w:val="24"/>
            <w:szCs w:val="24"/>
          </w:rPr>
          <w:t>Program staff who are responsible for documenting eligibility, where disability is an eligibility criterion for a program or activity.</w:t>
        </w:r>
      </w:ins>
    </w:p>
    <w:p w14:paraId="3570F304" w14:textId="77777777" w:rsidR="007F3641" w:rsidRPr="00C54482" w:rsidRDefault="007F3641" w:rsidP="007F3641">
      <w:pPr>
        <w:pStyle w:val="HTMLPreformatted"/>
        <w:numPr>
          <w:ilvl w:val="0"/>
          <w:numId w:val="16"/>
        </w:numPr>
        <w:rPr>
          <w:ins w:id="83" w:author="Author"/>
          <w:rFonts w:ascii="Times New Roman" w:hAnsi="Times New Roman" w:cs="Times New Roman"/>
          <w:i/>
          <w:sz w:val="24"/>
          <w:szCs w:val="24"/>
        </w:rPr>
      </w:pPr>
      <w:ins w:id="84" w:author="Author">
        <w:r w:rsidRPr="00C54482">
          <w:rPr>
            <w:rFonts w:ascii="Times New Roman" w:hAnsi="Times New Roman" w:cs="Times New Roman"/>
            <w:i/>
            <w:sz w:val="24"/>
            <w:szCs w:val="24"/>
          </w:rPr>
          <w:t>First aid and safety personnel who need access to underlying documentation related to a participant’s medical condition in an emergency.</w:t>
        </w:r>
      </w:ins>
    </w:p>
    <w:p w14:paraId="49279E32" w14:textId="77777777" w:rsidR="007F3641" w:rsidRPr="00C54482" w:rsidRDefault="007F3641" w:rsidP="007F3641">
      <w:pPr>
        <w:pStyle w:val="HTMLPreformatted"/>
        <w:numPr>
          <w:ilvl w:val="0"/>
          <w:numId w:val="16"/>
        </w:numPr>
        <w:spacing w:after="240"/>
        <w:ind w:left="1282"/>
        <w:rPr>
          <w:ins w:id="85" w:author="Author"/>
          <w:rFonts w:ascii="Times New Roman" w:hAnsi="Times New Roman" w:cs="Times New Roman"/>
          <w:i/>
          <w:sz w:val="24"/>
          <w:szCs w:val="24"/>
        </w:rPr>
      </w:pPr>
      <w:ins w:id="86" w:author="Author">
        <w:r w:rsidRPr="00C54482">
          <w:rPr>
            <w:rFonts w:ascii="Times New Roman" w:hAnsi="Times New Roman" w:cs="Times New Roman"/>
            <w:i/>
            <w:sz w:val="24"/>
            <w:szCs w:val="24"/>
          </w:rPr>
          <w:t xml:space="preserve">Government officials engaged in enforcing this part, any other laws administered by the Department, or any other Federal laws. </w:t>
        </w:r>
        <w:r w:rsidRPr="00E65441">
          <w:rPr>
            <w:rFonts w:ascii="Times New Roman" w:hAnsi="Times New Roman" w:cs="Times New Roman"/>
            <w:i/>
            <w:sz w:val="24"/>
            <w:szCs w:val="24"/>
          </w:rPr>
          <w:t xml:space="preserve">See also </w:t>
        </w:r>
        <w:r w:rsidRPr="00C54482">
          <w:rPr>
            <w:rFonts w:ascii="Times New Roman" w:hAnsi="Times New Roman" w:cs="Times New Roman"/>
            <w:i/>
            <w:sz w:val="24"/>
            <w:szCs w:val="24"/>
          </w:rPr>
          <w:t>§38.44.</w:t>
        </w:r>
      </w:ins>
    </w:p>
    <w:p w14:paraId="0FECB16B" w14:textId="77777777" w:rsidR="007F3641" w:rsidRDefault="007F3641" w:rsidP="007F3641">
      <w:pPr>
        <w:pStyle w:val="HTMLPreformatted"/>
        <w:spacing w:after="240"/>
        <w:ind w:left="720"/>
        <w:rPr>
          <w:ins w:id="87" w:author="Author"/>
          <w:rFonts w:ascii="Times New Roman" w:hAnsi="Times New Roman" w:cs="Times New Roman"/>
          <w:sz w:val="24"/>
          <w:szCs w:val="24"/>
        </w:rPr>
      </w:pPr>
      <w:ins w:id="88" w:author="Author">
        <w:r>
          <w:rPr>
            <w:rFonts w:ascii="Times New Roman" w:hAnsi="Times New Roman" w:cs="Times New Roman"/>
            <w:sz w:val="24"/>
            <w:szCs w:val="24"/>
          </w:rPr>
          <w:t xml:space="preserve">Lastly, 29 CFR </w:t>
        </w:r>
        <w:r w:rsidRPr="001300C6">
          <w:rPr>
            <w:rFonts w:ascii="Times New Roman" w:hAnsi="Times New Roman" w:cs="Times New Roman"/>
            <w:sz w:val="24"/>
            <w:szCs w:val="24"/>
          </w:rPr>
          <w:t>§3</w:t>
        </w:r>
        <w:r>
          <w:rPr>
            <w:rFonts w:ascii="Times New Roman" w:hAnsi="Times New Roman" w:cs="Times New Roman"/>
            <w:sz w:val="24"/>
            <w:szCs w:val="24"/>
          </w:rPr>
          <w:t>8</w:t>
        </w:r>
        <w:r w:rsidRPr="001300C6">
          <w:rPr>
            <w:rFonts w:ascii="Times New Roman" w:hAnsi="Times New Roman" w:cs="Times New Roman"/>
            <w:sz w:val="24"/>
            <w:szCs w:val="24"/>
          </w:rPr>
          <w:t>.</w:t>
        </w:r>
        <w:r>
          <w:rPr>
            <w:rFonts w:ascii="Times New Roman" w:hAnsi="Times New Roman" w:cs="Times New Roman"/>
            <w:sz w:val="24"/>
            <w:szCs w:val="24"/>
          </w:rPr>
          <w:t xml:space="preserve">41(b)(3)(ii) states that: </w:t>
        </w:r>
      </w:ins>
    </w:p>
    <w:p w14:paraId="065F13C4" w14:textId="77777777" w:rsidR="007F3641" w:rsidRDefault="007F3641" w:rsidP="007F3641">
      <w:pPr>
        <w:pStyle w:val="HTMLPreformatted"/>
        <w:spacing w:after="240"/>
        <w:ind w:left="922"/>
        <w:rPr>
          <w:ins w:id="89" w:author="Author"/>
          <w:rFonts w:ascii="Times New Roman" w:hAnsi="Times New Roman" w:cs="Times New Roman"/>
          <w:i/>
          <w:sz w:val="24"/>
          <w:szCs w:val="24"/>
        </w:rPr>
      </w:pPr>
      <w:ins w:id="90" w:author="Author">
        <w:r w:rsidRPr="00852AF8">
          <w:rPr>
            <w:rFonts w:ascii="Times New Roman" w:hAnsi="Times New Roman" w:cs="Times New Roman"/>
            <w:i/>
            <w:sz w:val="24"/>
            <w:szCs w:val="24"/>
          </w:rPr>
          <w:t>Supervisors, managers, and other necessary personnel may be informed regarding restrictions on the activities of individuals with disabilities and regarding reasonable accommodations for such individuals.</w:t>
        </w:r>
      </w:ins>
    </w:p>
    <w:p w14:paraId="6DE7D632" w14:textId="77777777" w:rsidR="007F3641" w:rsidRDefault="007F3641" w:rsidP="007F3641">
      <w:pPr>
        <w:pStyle w:val="HTMLPreformatted"/>
        <w:spacing w:after="240"/>
        <w:ind w:left="720"/>
        <w:rPr>
          <w:ins w:id="91" w:author="Author"/>
          <w:rFonts w:ascii="Times New Roman" w:hAnsi="Times New Roman" w:cs="Times New Roman"/>
          <w:sz w:val="24"/>
          <w:szCs w:val="24"/>
        </w:rPr>
      </w:pPr>
      <w:ins w:id="92" w:author="Author">
        <w:r>
          <w:rPr>
            <w:rFonts w:ascii="Times New Roman" w:hAnsi="Times New Roman" w:cs="Times New Roman"/>
            <w:sz w:val="24"/>
            <w:szCs w:val="24"/>
          </w:rPr>
          <w:t xml:space="preserve">Information on the requirements for collecting and maintaining medical information or history in relation to </w:t>
        </w:r>
        <w:proofErr w:type="spellStart"/>
        <w:r>
          <w:rPr>
            <w:rFonts w:ascii="Times New Roman" w:hAnsi="Times New Roman" w:cs="Times New Roman"/>
            <w:sz w:val="24"/>
            <w:szCs w:val="24"/>
          </w:rPr>
          <w:t>preemployment</w:t>
        </w:r>
        <w:proofErr w:type="spellEnd"/>
        <w:r>
          <w:rPr>
            <w:rFonts w:ascii="Times New Roman" w:hAnsi="Times New Roman" w:cs="Times New Roman"/>
            <w:sz w:val="24"/>
            <w:szCs w:val="24"/>
          </w:rPr>
          <w:t xml:space="preserve"> inquiries can be found in </w:t>
        </w:r>
        <w:r w:rsidRPr="001300C6">
          <w:rPr>
            <w:rFonts w:ascii="Times New Roman" w:hAnsi="Times New Roman" w:cs="Times New Roman"/>
            <w:sz w:val="24"/>
            <w:szCs w:val="24"/>
          </w:rPr>
          <w:t>29 CFR §32.15(d)</w:t>
        </w:r>
        <w:r>
          <w:rPr>
            <w:rFonts w:ascii="Times New Roman" w:hAnsi="Times New Roman" w:cs="Times New Roman"/>
            <w:sz w:val="24"/>
            <w:szCs w:val="24"/>
          </w:rPr>
          <w:t>.</w:t>
        </w:r>
      </w:ins>
    </w:p>
    <w:p w14:paraId="59802CFD" w14:textId="5CC3E5F5" w:rsidR="007F3641" w:rsidDel="007F3641" w:rsidRDefault="007F3641" w:rsidP="007F3641">
      <w:pPr>
        <w:pStyle w:val="HTMLPreformatted"/>
        <w:ind w:left="720"/>
        <w:rPr>
          <w:del w:id="93" w:author="Author"/>
          <w:rFonts w:ascii="Times New Roman" w:hAnsi="Times New Roman" w:cs="Times New Roman"/>
          <w:sz w:val="24"/>
          <w:szCs w:val="24"/>
        </w:rPr>
      </w:pPr>
      <w:del w:id="94" w:author="Author">
        <w:r w:rsidDel="007F3641">
          <w:rPr>
            <w:rFonts w:ascii="Times New Roman" w:hAnsi="Times New Roman" w:cs="Times New Roman"/>
            <w:sz w:val="24"/>
            <w:szCs w:val="24"/>
          </w:rPr>
          <w:delText xml:space="preserve">Additionally, </w:delText>
        </w:r>
        <w:r w:rsidRPr="001300C6" w:rsidDel="007F3641">
          <w:rPr>
            <w:rFonts w:ascii="Times New Roman" w:hAnsi="Times New Roman" w:cs="Times New Roman"/>
            <w:sz w:val="24"/>
            <w:szCs w:val="24"/>
          </w:rPr>
          <w:delText>29 C</w:delText>
        </w:r>
        <w:r w:rsidDel="007F3641">
          <w:rPr>
            <w:rFonts w:ascii="Times New Roman" w:hAnsi="Times New Roman" w:cs="Times New Roman"/>
            <w:sz w:val="24"/>
            <w:szCs w:val="24"/>
          </w:rPr>
          <w:delText>.</w:delText>
        </w:r>
        <w:r w:rsidRPr="001300C6" w:rsidDel="007F3641">
          <w:rPr>
            <w:rFonts w:ascii="Times New Roman" w:hAnsi="Times New Roman" w:cs="Times New Roman"/>
            <w:sz w:val="24"/>
            <w:szCs w:val="24"/>
          </w:rPr>
          <w:delText>F</w:delText>
        </w:r>
        <w:r w:rsidDel="007F3641">
          <w:rPr>
            <w:rFonts w:ascii="Times New Roman" w:hAnsi="Times New Roman" w:cs="Times New Roman"/>
            <w:sz w:val="24"/>
            <w:szCs w:val="24"/>
          </w:rPr>
          <w:delText>.</w:delText>
        </w:r>
        <w:r w:rsidRPr="001300C6" w:rsidDel="007F3641">
          <w:rPr>
            <w:rFonts w:ascii="Times New Roman" w:hAnsi="Times New Roman" w:cs="Times New Roman"/>
            <w:sz w:val="24"/>
            <w:szCs w:val="24"/>
          </w:rPr>
          <w:delText>R</w:delText>
        </w:r>
        <w:r w:rsidDel="007F3641">
          <w:rPr>
            <w:rFonts w:ascii="Times New Roman" w:hAnsi="Times New Roman" w:cs="Times New Roman"/>
            <w:sz w:val="24"/>
            <w:szCs w:val="24"/>
          </w:rPr>
          <w:delText>.</w:delText>
        </w:r>
        <w:r w:rsidRPr="001300C6" w:rsidDel="007F3641">
          <w:rPr>
            <w:rFonts w:ascii="Times New Roman" w:hAnsi="Times New Roman" w:cs="Times New Roman"/>
            <w:sz w:val="24"/>
            <w:szCs w:val="24"/>
          </w:rPr>
          <w:delText xml:space="preserve"> §32.15(d)</w:delText>
        </w:r>
        <w:r w:rsidDel="007F3641">
          <w:rPr>
            <w:rFonts w:ascii="Times New Roman" w:hAnsi="Times New Roman" w:cs="Times New Roman"/>
            <w:sz w:val="24"/>
            <w:szCs w:val="24"/>
          </w:rPr>
          <w:delText xml:space="preserve"> requires that medical information or history be collected and maintained on separate forms that must be kept confidential, as follows:</w:delText>
        </w:r>
      </w:del>
    </w:p>
    <w:p w14:paraId="254AD69B" w14:textId="13DD24EF" w:rsidR="007F3641" w:rsidRPr="009E4D0B" w:rsidDel="007F3641" w:rsidRDefault="007F3641" w:rsidP="007F3641">
      <w:pPr>
        <w:pStyle w:val="HTMLPreformatted"/>
        <w:ind w:left="1656" w:hanging="576"/>
        <w:rPr>
          <w:del w:id="95" w:author="Author"/>
          <w:rFonts w:ascii="Times New Roman" w:hAnsi="Times New Roman" w:cs="Times New Roman"/>
          <w:i/>
          <w:sz w:val="24"/>
          <w:szCs w:val="24"/>
        </w:rPr>
      </w:pPr>
      <w:del w:id="96" w:author="Author">
        <w:r w:rsidRPr="009E4D0B" w:rsidDel="007F3641">
          <w:rPr>
            <w:rFonts w:ascii="Times New Roman" w:hAnsi="Times New Roman" w:cs="Times New Roman"/>
            <w:i/>
            <w:sz w:val="24"/>
            <w:szCs w:val="24"/>
          </w:rPr>
          <w:delText>(d)</w:delText>
        </w:r>
        <w:r w:rsidDel="007F3641">
          <w:rPr>
            <w:rFonts w:ascii="Times New Roman" w:hAnsi="Times New Roman" w:cs="Times New Roman"/>
            <w:i/>
            <w:sz w:val="24"/>
            <w:szCs w:val="24"/>
          </w:rPr>
          <w:tab/>
        </w:r>
        <w:r w:rsidRPr="009E4D0B" w:rsidDel="007F3641">
          <w:rPr>
            <w:rFonts w:ascii="Times New Roman" w:hAnsi="Times New Roman" w:cs="Times New Roman"/>
            <w:i/>
            <w:sz w:val="24"/>
            <w:szCs w:val="24"/>
          </w:rPr>
          <w:delText>Information obtained in accordance with this section as to the medical condition or history of the applicant shall be collected and maintained on separate forms that shall be accorded confidentiality as medical records, except that:</w:delText>
        </w:r>
      </w:del>
    </w:p>
    <w:p w14:paraId="4317B2FA" w14:textId="0F060392" w:rsidR="007F3641" w:rsidDel="007F3641" w:rsidRDefault="007F3641" w:rsidP="007F3641">
      <w:pPr>
        <w:pStyle w:val="HTMLPreformatted"/>
        <w:ind w:left="2016" w:hanging="432"/>
        <w:rPr>
          <w:del w:id="97" w:author="Author"/>
          <w:rFonts w:ascii="Times New Roman" w:hAnsi="Times New Roman" w:cs="Times New Roman"/>
          <w:i/>
          <w:sz w:val="24"/>
          <w:szCs w:val="24"/>
        </w:rPr>
      </w:pPr>
      <w:del w:id="98" w:author="Author">
        <w:r w:rsidDel="007F3641">
          <w:rPr>
            <w:rFonts w:ascii="Times New Roman" w:hAnsi="Times New Roman" w:cs="Times New Roman"/>
            <w:i/>
            <w:sz w:val="24"/>
            <w:szCs w:val="24"/>
          </w:rPr>
          <w:delText>(1)</w:delText>
        </w:r>
        <w:r w:rsidDel="007F3641">
          <w:rPr>
            <w:rFonts w:ascii="Times New Roman" w:hAnsi="Times New Roman" w:cs="Times New Roman"/>
            <w:i/>
            <w:sz w:val="24"/>
            <w:szCs w:val="24"/>
          </w:rPr>
          <w:tab/>
          <w:delText>e</w:delText>
        </w:r>
        <w:r w:rsidRPr="009E4D0B" w:rsidDel="007F3641">
          <w:rPr>
            <w:rFonts w:ascii="Times New Roman" w:hAnsi="Times New Roman" w:cs="Times New Roman"/>
            <w:i/>
            <w:sz w:val="24"/>
            <w:szCs w:val="24"/>
          </w:rPr>
          <w:delText>mploying officials may obtain the information after making a conditional decision to make a job offer to the applicant or the applicant was placed conditionally in a job pool or placed conditionally on an eligibility list</w:delText>
        </w:r>
        <w:r w:rsidDel="007F3641">
          <w:rPr>
            <w:rFonts w:ascii="Times New Roman" w:hAnsi="Times New Roman" w:cs="Times New Roman"/>
            <w:i/>
            <w:sz w:val="24"/>
            <w:szCs w:val="24"/>
          </w:rPr>
          <w:delText>;</w:delText>
        </w:r>
      </w:del>
    </w:p>
    <w:p w14:paraId="7F3A0346" w14:textId="1EAF64EA" w:rsidR="007F3641" w:rsidDel="007F3641" w:rsidRDefault="007F3641" w:rsidP="007F3641">
      <w:pPr>
        <w:pStyle w:val="HTMLPreformatted"/>
        <w:ind w:left="2016" w:hanging="432"/>
        <w:rPr>
          <w:del w:id="99" w:author="Author"/>
          <w:rFonts w:ascii="Times New Roman" w:hAnsi="Times New Roman" w:cs="Times New Roman"/>
          <w:i/>
          <w:sz w:val="24"/>
          <w:szCs w:val="24"/>
        </w:rPr>
      </w:pPr>
      <w:del w:id="100" w:author="Author">
        <w:r w:rsidDel="007F3641">
          <w:rPr>
            <w:rFonts w:ascii="Times New Roman" w:hAnsi="Times New Roman" w:cs="Times New Roman"/>
            <w:i/>
            <w:sz w:val="24"/>
            <w:szCs w:val="24"/>
          </w:rPr>
          <w:delText>(2)</w:delText>
        </w:r>
        <w:r w:rsidDel="007F3641">
          <w:rPr>
            <w:rFonts w:ascii="Times New Roman" w:hAnsi="Times New Roman" w:cs="Times New Roman"/>
            <w:i/>
            <w:sz w:val="24"/>
            <w:szCs w:val="24"/>
          </w:rPr>
          <w:tab/>
          <w:delText>s</w:delText>
        </w:r>
        <w:r w:rsidRPr="009E4D0B" w:rsidDel="007F3641">
          <w:rPr>
            <w:rFonts w:ascii="Times New Roman" w:hAnsi="Times New Roman" w:cs="Times New Roman"/>
            <w:i/>
            <w:sz w:val="24"/>
            <w:szCs w:val="24"/>
          </w:rPr>
          <w:delText>upervisors and managers may be informed regarding restrictions</w:delText>
        </w:r>
        <w:r w:rsidDel="007F3641">
          <w:rPr>
            <w:rFonts w:ascii="Times New Roman" w:hAnsi="Times New Roman" w:cs="Times New Roman"/>
            <w:i/>
            <w:sz w:val="24"/>
            <w:szCs w:val="24"/>
          </w:rPr>
          <w:delText xml:space="preserve"> </w:delText>
        </w:r>
        <w:r w:rsidRPr="009E4D0B" w:rsidDel="007F3641">
          <w:rPr>
            <w:rFonts w:ascii="Times New Roman" w:hAnsi="Times New Roman" w:cs="Times New Roman"/>
            <w:i/>
            <w:sz w:val="24"/>
            <w:szCs w:val="24"/>
          </w:rPr>
          <w:delText>on the work or duties of qualified handicapped persons and regarding necessary accommodations;</w:delText>
        </w:r>
      </w:del>
    </w:p>
    <w:p w14:paraId="6F9C8831" w14:textId="41162436" w:rsidR="007F3641" w:rsidDel="007F3641" w:rsidRDefault="007F3641" w:rsidP="007F3641">
      <w:pPr>
        <w:pStyle w:val="HTMLPreformatted"/>
        <w:ind w:left="2016" w:hanging="432"/>
        <w:rPr>
          <w:del w:id="101" w:author="Author"/>
          <w:rFonts w:ascii="Times New Roman" w:hAnsi="Times New Roman" w:cs="Times New Roman"/>
          <w:i/>
          <w:sz w:val="24"/>
          <w:szCs w:val="24"/>
        </w:rPr>
      </w:pPr>
      <w:del w:id="102" w:author="Author">
        <w:r w:rsidDel="007F3641">
          <w:rPr>
            <w:rFonts w:ascii="Times New Roman" w:hAnsi="Times New Roman" w:cs="Times New Roman"/>
            <w:i/>
            <w:sz w:val="24"/>
            <w:szCs w:val="24"/>
          </w:rPr>
          <w:delText>(3)</w:delText>
        </w:r>
        <w:r w:rsidDel="007F3641">
          <w:rPr>
            <w:rFonts w:ascii="Times New Roman" w:hAnsi="Times New Roman" w:cs="Times New Roman"/>
            <w:i/>
            <w:sz w:val="24"/>
            <w:szCs w:val="24"/>
          </w:rPr>
          <w:tab/>
          <w:delText>f</w:delText>
        </w:r>
        <w:r w:rsidRPr="009E4D0B" w:rsidDel="007F3641">
          <w:rPr>
            <w:rFonts w:ascii="Times New Roman" w:hAnsi="Times New Roman" w:cs="Times New Roman"/>
            <w:i/>
            <w:sz w:val="24"/>
            <w:szCs w:val="24"/>
          </w:rPr>
          <w:delText>irst aid and safety personnel may be informed, where appropriate, if the condition might require emergency treatment; and</w:delText>
        </w:r>
      </w:del>
    </w:p>
    <w:p w14:paraId="6321B211" w14:textId="7C52C245" w:rsidR="007F3641" w:rsidRPr="00372D65" w:rsidDel="007F3641" w:rsidRDefault="007F3641" w:rsidP="007F3641">
      <w:pPr>
        <w:pStyle w:val="HTMLPreformatted"/>
        <w:spacing w:after="240"/>
        <w:ind w:left="2016" w:hanging="432"/>
        <w:rPr>
          <w:del w:id="103" w:author="Author"/>
          <w:rFonts w:ascii="Times New Roman" w:hAnsi="Times New Roman" w:cs="Times New Roman"/>
          <w:i/>
          <w:sz w:val="24"/>
          <w:szCs w:val="24"/>
        </w:rPr>
      </w:pPr>
      <w:del w:id="104" w:author="Author">
        <w:r w:rsidDel="007F3641">
          <w:rPr>
            <w:rFonts w:ascii="Times New Roman" w:hAnsi="Times New Roman" w:cs="Times New Roman"/>
            <w:i/>
            <w:sz w:val="24"/>
            <w:szCs w:val="24"/>
          </w:rPr>
          <w:delText>(4)</w:delText>
        </w:r>
        <w:r w:rsidDel="007F3641">
          <w:rPr>
            <w:rFonts w:ascii="Times New Roman" w:hAnsi="Times New Roman" w:cs="Times New Roman"/>
            <w:i/>
            <w:sz w:val="24"/>
            <w:szCs w:val="24"/>
          </w:rPr>
          <w:tab/>
          <w:delText>g</w:delText>
        </w:r>
        <w:r w:rsidRPr="009E4D0B" w:rsidDel="007F3641">
          <w:rPr>
            <w:rFonts w:ascii="Times New Roman" w:hAnsi="Times New Roman" w:cs="Times New Roman"/>
            <w:i/>
            <w:sz w:val="24"/>
            <w:szCs w:val="24"/>
          </w:rPr>
          <w:delText>overnment officials investigating compliance with the Act shall be provided information upon request.</w:delText>
        </w:r>
      </w:del>
    </w:p>
    <w:p w14:paraId="1569A877" w14:textId="0820BABA" w:rsidR="0028197F" w:rsidRPr="0084367C" w:rsidRDefault="0028197F" w:rsidP="0028197F">
      <w:pPr>
        <w:spacing w:after="120"/>
        <w:ind w:left="720"/>
        <w:rPr>
          <w:sz w:val="24"/>
          <w:szCs w:val="24"/>
        </w:rPr>
      </w:pPr>
      <w:r>
        <w:rPr>
          <w:sz w:val="24"/>
          <w:szCs w:val="24"/>
        </w:rPr>
        <w:t xml:space="preserve">Section 504 of the Rehabilitation Act of 1973 requires that individuals with disabilities be afforded equal opportunity to participate in and benefit from </w:t>
      </w:r>
      <w:ins w:id="105" w:author="Author">
        <w:r w:rsidR="007F3641">
          <w:rPr>
            <w:sz w:val="24"/>
            <w:szCs w:val="24"/>
          </w:rPr>
          <w:t xml:space="preserve">WIOA </w:t>
        </w:r>
      </w:ins>
      <w:del w:id="106" w:author="Author">
        <w:r w:rsidR="007F3641" w:rsidDel="007F3641">
          <w:rPr>
            <w:sz w:val="24"/>
            <w:szCs w:val="24"/>
          </w:rPr>
          <w:delText xml:space="preserve">WIA </w:delText>
        </w:r>
        <w:r w:rsidDel="00AD1AE7">
          <w:rPr>
            <w:sz w:val="24"/>
            <w:szCs w:val="24"/>
          </w:rPr>
          <w:delText>§188</w:delText>
        </w:r>
      </w:del>
      <w:r>
        <w:rPr>
          <w:sz w:val="24"/>
          <w:szCs w:val="24"/>
        </w:rPr>
        <w:t xml:space="preserve"> services</w:t>
      </w:r>
      <w:ins w:id="107" w:author="Author">
        <w:r w:rsidR="00C23C38">
          <w:rPr>
            <w:sz w:val="24"/>
            <w:szCs w:val="24"/>
          </w:rPr>
          <w:t>, benefits,</w:t>
        </w:r>
      </w:ins>
      <w:r>
        <w:rPr>
          <w:sz w:val="24"/>
          <w:szCs w:val="24"/>
        </w:rPr>
        <w:t xml:space="preserve"> and activities.</w:t>
      </w:r>
      <w:r w:rsidRPr="0028197F">
        <w:rPr>
          <w:sz w:val="24"/>
          <w:szCs w:val="24"/>
        </w:rPr>
        <w:t xml:space="preserve"> </w:t>
      </w:r>
    </w:p>
    <w:p w14:paraId="2C63F8DB" w14:textId="3DA7C684" w:rsidR="007F3641" w:rsidRPr="0084367C" w:rsidDel="007B06BF" w:rsidRDefault="007F3641" w:rsidP="007F3641">
      <w:pPr>
        <w:spacing w:after="120"/>
        <w:ind w:left="720"/>
        <w:rPr>
          <w:del w:id="108" w:author="Author"/>
          <w:sz w:val="24"/>
          <w:szCs w:val="24"/>
        </w:rPr>
      </w:pPr>
      <w:del w:id="109" w:author="Author">
        <w:r w:rsidDel="007B06BF">
          <w:rPr>
            <w:sz w:val="24"/>
            <w:szCs w:val="24"/>
          </w:rPr>
          <w:delText>Element 6 of t</w:delText>
        </w:r>
        <w:r w:rsidRPr="00936B12" w:rsidDel="007B06BF">
          <w:rPr>
            <w:sz w:val="24"/>
            <w:szCs w:val="24"/>
          </w:rPr>
          <w:delText xml:space="preserve">he </w:delText>
        </w:r>
        <w:r w:rsidRPr="00C9276F" w:rsidDel="007B06BF">
          <w:rPr>
            <w:i/>
            <w:sz w:val="24"/>
            <w:szCs w:val="24"/>
          </w:rPr>
          <w:delText>State of Texas Methods of Administration</w:delText>
        </w:r>
        <w:r w:rsidDel="007B06BF">
          <w:rPr>
            <w:i/>
            <w:sz w:val="24"/>
            <w:szCs w:val="24"/>
          </w:rPr>
          <w:delText xml:space="preserve">, </w:delText>
        </w:r>
        <w:r w:rsidDel="007B06BF">
          <w:rPr>
            <w:sz w:val="24"/>
            <w:szCs w:val="24"/>
          </w:rPr>
          <w:delText>available on the Intranet at</w:delText>
        </w:r>
        <w:r w:rsidRPr="00C9276F" w:rsidDel="007B06BF">
          <w:rPr>
            <w:i/>
            <w:sz w:val="24"/>
            <w:szCs w:val="24"/>
          </w:rPr>
          <w:delText xml:space="preserve"> </w:delText>
        </w:r>
        <w:r w:rsidDel="007B06BF">
          <w:rPr>
            <w:sz w:val="24"/>
            <w:szCs w:val="24"/>
          </w:rPr>
          <w:fldChar w:fldCharType="begin"/>
        </w:r>
        <w:r w:rsidDel="007B06BF">
          <w:rPr>
            <w:sz w:val="24"/>
            <w:szCs w:val="24"/>
          </w:rPr>
          <w:delInstrText xml:space="preserve"> HYPERLINK "</w:delInstrText>
        </w:r>
        <w:r w:rsidRPr="00D971D0" w:rsidDel="007B06BF">
          <w:rPr>
            <w:sz w:val="24"/>
            <w:szCs w:val="24"/>
          </w:rPr>
          <w:delInstrText>http://intra.twc.state.tx.us/intranet/pi/docs/moa.pdf</w:delInstrText>
        </w:r>
        <w:r w:rsidDel="007B06BF">
          <w:rPr>
            <w:sz w:val="24"/>
            <w:szCs w:val="24"/>
          </w:rPr>
          <w:delInstrText xml:space="preserve">" </w:delInstrText>
        </w:r>
        <w:r w:rsidDel="007B06BF">
          <w:rPr>
            <w:sz w:val="24"/>
            <w:szCs w:val="24"/>
          </w:rPr>
          <w:fldChar w:fldCharType="separate"/>
        </w:r>
        <w:r w:rsidRPr="00890987" w:rsidDel="007B06BF">
          <w:rPr>
            <w:rStyle w:val="Hyperlink"/>
            <w:sz w:val="24"/>
            <w:szCs w:val="24"/>
          </w:rPr>
          <w:delText>http://intra.twc.state.tx.us/intranet/pi/docs/moa.pdf</w:delText>
        </w:r>
        <w:r w:rsidDel="007B06BF">
          <w:rPr>
            <w:sz w:val="24"/>
            <w:szCs w:val="24"/>
          </w:rPr>
          <w:fldChar w:fldCharType="end"/>
        </w:r>
        <w:r w:rsidDel="007B06BF">
          <w:rPr>
            <w:sz w:val="24"/>
            <w:szCs w:val="24"/>
          </w:rPr>
          <w:delText xml:space="preserve">, provides Boards with requirements for collection and maintenance of all records and data. </w:delText>
        </w:r>
      </w:del>
    </w:p>
    <w:p w14:paraId="38177858" w14:textId="5C848A22" w:rsidR="007F3641" w:rsidRPr="0084367C" w:rsidDel="007B06BF" w:rsidRDefault="007F3641" w:rsidP="007F3641">
      <w:pPr>
        <w:spacing w:after="120"/>
        <w:ind w:left="720"/>
        <w:rPr>
          <w:del w:id="110" w:author="Author"/>
          <w:sz w:val="24"/>
          <w:szCs w:val="24"/>
        </w:rPr>
      </w:pPr>
      <w:del w:id="111" w:author="Author">
        <w:r w:rsidRPr="000C4280" w:rsidDel="007B06BF">
          <w:rPr>
            <w:i/>
            <w:iCs/>
            <w:sz w:val="24"/>
            <w:szCs w:val="24"/>
          </w:rPr>
          <w:delText>[Note:  The Intranet site is not available to the general public.]</w:delText>
        </w:r>
        <w:r w:rsidRPr="007F3641" w:rsidDel="007B06BF">
          <w:rPr>
            <w:sz w:val="24"/>
            <w:szCs w:val="24"/>
          </w:rPr>
          <w:delText xml:space="preserve"> </w:delText>
        </w:r>
      </w:del>
    </w:p>
    <w:p w14:paraId="2604C6E9" w14:textId="64106B89" w:rsidR="007B06BF" w:rsidRPr="0084367C" w:rsidRDefault="007B06BF" w:rsidP="007B06BF">
      <w:pPr>
        <w:spacing w:after="240"/>
        <w:ind w:left="720"/>
        <w:rPr>
          <w:ins w:id="112" w:author="Author"/>
          <w:sz w:val="24"/>
          <w:szCs w:val="24"/>
        </w:rPr>
      </w:pPr>
      <w:ins w:id="113" w:author="Author">
        <w:r>
          <w:rPr>
            <w:sz w:val="24"/>
            <w:szCs w:val="24"/>
          </w:rPr>
          <w:t xml:space="preserve">The Data and Information Collection and Maintenance section of </w:t>
        </w:r>
        <w:bookmarkStart w:id="114" w:name="OLE_LINK1"/>
        <w:r>
          <w:rPr>
            <w:sz w:val="24"/>
            <w:szCs w:val="24"/>
          </w:rPr>
          <w:t>t</w:t>
        </w:r>
        <w:r w:rsidRPr="00936B12">
          <w:rPr>
            <w:sz w:val="24"/>
            <w:szCs w:val="24"/>
          </w:rPr>
          <w:t xml:space="preserve">he </w:t>
        </w:r>
        <w:r>
          <w:fldChar w:fldCharType="begin"/>
        </w:r>
        <w:r>
          <w:instrText xml:space="preserve"> HYPERLINK "http://intra.twc.state.tx.us/intranet/pi/docs/nondiscrimination-plan-twc.pdf" </w:instrText>
        </w:r>
        <w:r>
          <w:fldChar w:fldCharType="separate"/>
        </w:r>
        <w:r w:rsidRPr="002C66AC">
          <w:rPr>
            <w:rStyle w:val="Hyperlink"/>
            <w:i/>
            <w:sz w:val="24"/>
            <w:szCs w:val="24"/>
          </w:rPr>
          <w:t>State of Texas Nondiscrimination Plan</w:t>
        </w:r>
        <w:r>
          <w:rPr>
            <w:rStyle w:val="Hyperlink"/>
            <w:i/>
            <w:sz w:val="24"/>
            <w:szCs w:val="24"/>
          </w:rPr>
          <w:fldChar w:fldCharType="end"/>
        </w:r>
        <w:r w:rsidRPr="002C66AC">
          <w:rPr>
            <w:i/>
            <w:sz w:val="24"/>
            <w:szCs w:val="24"/>
          </w:rPr>
          <w:t xml:space="preserve"> </w:t>
        </w:r>
        <w:bookmarkEnd w:id="114"/>
        <w:r>
          <w:rPr>
            <w:sz w:val="24"/>
            <w:szCs w:val="24"/>
          </w:rPr>
          <w:t xml:space="preserve">provides Boards with requirements for the collection and maintenance of all records and data. </w:t>
        </w:r>
        <w:r w:rsidRPr="00CF24CF">
          <w:rPr>
            <w:iCs/>
            <w:sz w:val="24"/>
            <w:szCs w:val="24"/>
          </w:rPr>
          <w:t>(</w:t>
        </w:r>
        <w:r>
          <w:rPr>
            <w:iCs/>
            <w:sz w:val="24"/>
            <w:szCs w:val="24"/>
          </w:rPr>
          <w:t>The plan is published on TWC’s I</w:t>
        </w:r>
        <w:r w:rsidRPr="00CF24CF">
          <w:rPr>
            <w:iCs/>
            <w:sz w:val="24"/>
            <w:szCs w:val="24"/>
          </w:rPr>
          <w:t>ntranet site</w:t>
        </w:r>
        <w:r>
          <w:rPr>
            <w:iCs/>
            <w:sz w:val="24"/>
            <w:szCs w:val="24"/>
          </w:rPr>
          <w:t>; it is therefore available to recipients</w:t>
        </w:r>
        <w:r w:rsidRPr="00CF24CF">
          <w:rPr>
            <w:iCs/>
            <w:sz w:val="24"/>
            <w:szCs w:val="24"/>
          </w:rPr>
          <w:t xml:space="preserve"> but</w:t>
        </w:r>
        <w:r>
          <w:rPr>
            <w:i/>
            <w:iCs/>
            <w:sz w:val="24"/>
            <w:szCs w:val="24"/>
          </w:rPr>
          <w:t xml:space="preserve"> </w:t>
        </w:r>
        <w:r w:rsidRPr="00CF24CF">
          <w:rPr>
            <w:iCs/>
            <w:sz w:val="24"/>
            <w:szCs w:val="24"/>
          </w:rPr>
          <w:t xml:space="preserve">not </w:t>
        </w:r>
        <w:r>
          <w:rPr>
            <w:iCs/>
            <w:sz w:val="24"/>
            <w:szCs w:val="24"/>
          </w:rPr>
          <w:t xml:space="preserve">to </w:t>
        </w:r>
        <w:r w:rsidRPr="00CF24CF">
          <w:rPr>
            <w:iCs/>
            <w:sz w:val="24"/>
            <w:szCs w:val="24"/>
          </w:rPr>
          <w:t xml:space="preserve">the </w:t>
        </w:r>
        <w:r>
          <w:rPr>
            <w:iCs/>
            <w:sz w:val="24"/>
            <w:szCs w:val="24"/>
          </w:rPr>
          <w:t>public.)</w:t>
        </w:r>
        <w:r w:rsidRPr="0028197F">
          <w:rPr>
            <w:sz w:val="24"/>
            <w:szCs w:val="24"/>
          </w:rPr>
          <w:t xml:space="preserve"> </w:t>
        </w:r>
      </w:ins>
    </w:p>
    <w:p w14:paraId="2A6B9363" w14:textId="77777777" w:rsidR="00D6216D" w:rsidRDefault="0084367C" w:rsidP="00D6216D">
      <w:pPr>
        <w:rPr>
          <w:b/>
          <w:sz w:val="24"/>
        </w:rPr>
      </w:pPr>
      <w:r>
        <w:rPr>
          <w:b/>
          <w:sz w:val="24"/>
        </w:rPr>
        <w:t>PROCEDURES:</w:t>
      </w:r>
      <w:r w:rsidR="00D6216D" w:rsidRPr="00D6216D">
        <w:rPr>
          <w:b/>
          <w:sz w:val="24"/>
        </w:rPr>
        <w:t xml:space="preserve"> </w:t>
      </w:r>
    </w:p>
    <w:p w14:paraId="7C020D0F" w14:textId="32B5A6F0" w:rsidR="0084367C" w:rsidRPr="0084367C" w:rsidRDefault="0084367C" w:rsidP="0086638F">
      <w:pPr>
        <w:spacing w:after="120"/>
        <w:ind w:left="720"/>
        <w:rPr>
          <w:sz w:val="24"/>
          <w:szCs w:val="24"/>
        </w:rPr>
      </w:pPr>
      <w:r w:rsidRPr="0084367C">
        <w:rPr>
          <w:b/>
          <w:sz w:val="24"/>
          <w:szCs w:val="24"/>
        </w:rPr>
        <w:t>No Local Flexibility (NLF):</w:t>
      </w:r>
      <w:r w:rsidR="00CB0760">
        <w:rPr>
          <w:sz w:val="24"/>
          <w:szCs w:val="24"/>
        </w:rPr>
        <w:t xml:space="preserve"> </w:t>
      </w:r>
      <w:r w:rsidRPr="0084367C">
        <w:rPr>
          <w:sz w:val="24"/>
          <w:szCs w:val="24"/>
        </w:rPr>
        <w:t xml:space="preserve">This rating indicates that </w:t>
      </w:r>
      <w:r w:rsidR="00ED17C7">
        <w:rPr>
          <w:sz w:val="24"/>
          <w:szCs w:val="24"/>
        </w:rPr>
        <w:t>recipients</w:t>
      </w:r>
      <w:r w:rsidR="00ED17C7" w:rsidRPr="0084367C">
        <w:rPr>
          <w:sz w:val="24"/>
          <w:szCs w:val="24"/>
        </w:rPr>
        <w:t xml:space="preserve"> </w:t>
      </w:r>
      <w:r w:rsidRPr="0084367C">
        <w:rPr>
          <w:sz w:val="24"/>
          <w:szCs w:val="24"/>
        </w:rPr>
        <w:t>must comply with the federal and state laws, rules, policies, and required procedures set forth in this WD Letter and have no local flexibility in determining whether and/or how to comply. All information with an NLF rating is i</w:t>
      </w:r>
      <w:r w:rsidR="0095357E">
        <w:rPr>
          <w:sz w:val="24"/>
          <w:szCs w:val="24"/>
        </w:rPr>
        <w:t>ndicated by “must” or “shall.”</w:t>
      </w:r>
    </w:p>
    <w:p w14:paraId="75BBFF51" w14:textId="211EA8BF" w:rsidR="0084367C" w:rsidRPr="0084367C" w:rsidRDefault="0084367C" w:rsidP="0086638F">
      <w:pPr>
        <w:spacing w:after="240"/>
        <w:ind w:left="720"/>
        <w:rPr>
          <w:sz w:val="24"/>
          <w:szCs w:val="24"/>
        </w:rPr>
      </w:pPr>
      <w:r w:rsidRPr="0084367C">
        <w:rPr>
          <w:b/>
          <w:sz w:val="24"/>
          <w:szCs w:val="24"/>
        </w:rPr>
        <w:t>Local Flexibility (LF):</w:t>
      </w:r>
      <w:r w:rsidR="00CB0760">
        <w:rPr>
          <w:sz w:val="24"/>
          <w:szCs w:val="24"/>
        </w:rPr>
        <w:t xml:space="preserve"> </w:t>
      </w:r>
      <w:r w:rsidRPr="0084367C">
        <w:rPr>
          <w:sz w:val="24"/>
          <w:szCs w:val="24"/>
        </w:rPr>
        <w:t xml:space="preserve">This rating indicates that </w:t>
      </w:r>
      <w:r w:rsidR="00ED17C7">
        <w:rPr>
          <w:sz w:val="24"/>
          <w:szCs w:val="24"/>
        </w:rPr>
        <w:t xml:space="preserve">recipients </w:t>
      </w:r>
      <w:r w:rsidRPr="0084367C">
        <w:rPr>
          <w:sz w:val="24"/>
          <w:szCs w:val="24"/>
        </w:rPr>
        <w:t>have local flexibility in determining whether and/or how to implement guidance or recommended practice</w:t>
      </w:r>
      <w:r w:rsidR="0095357E">
        <w:rPr>
          <w:sz w:val="24"/>
          <w:szCs w:val="24"/>
        </w:rPr>
        <w:t xml:space="preserve">s set forth in this WD Letter. </w:t>
      </w:r>
      <w:r w:rsidRPr="0084367C">
        <w:rPr>
          <w:sz w:val="24"/>
          <w:szCs w:val="24"/>
        </w:rPr>
        <w:t>All information with an LF rating is indi</w:t>
      </w:r>
      <w:r w:rsidR="0095357E">
        <w:rPr>
          <w:sz w:val="24"/>
          <w:szCs w:val="24"/>
        </w:rPr>
        <w:t>cated by “may” or “recommend.”</w:t>
      </w:r>
    </w:p>
    <w:p w14:paraId="2C65D530" w14:textId="77777777" w:rsidR="003910AB" w:rsidDel="00E70F62" w:rsidRDefault="003910AB" w:rsidP="003910AB">
      <w:pPr>
        <w:rPr>
          <w:del w:id="115" w:author="Author"/>
          <w:b/>
          <w:sz w:val="24"/>
        </w:rPr>
      </w:pPr>
      <w:del w:id="116" w:author="Author">
        <w:r w:rsidDel="00E70F62">
          <w:rPr>
            <w:b/>
            <w:sz w:val="24"/>
          </w:rPr>
          <w:delText>ACTIONS REQUIRED:</w:delText>
        </w:r>
      </w:del>
    </w:p>
    <w:p w14:paraId="483EC4D4" w14:textId="77777777" w:rsidR="00316436" w:rsidRDefault="000457AF" w:rsidP="00316436">
      <w:pPr>
        <w:rPr>
          <w:sz w:val="24"/>
          <w:szCs w:val="24"/>
        </w:rPr>
      </w:pPr>
      <w:r>
        <w:rPr>
          <w:b/>
          <w:sz w:val="24"/>
          <w:szCs w:val="24"/>
          <w:u w:val="single"/>
        </w:rPr>
        <w:t>N</w:t>
      </w:r>
      <w:r w:rsidR="001D557F" w:rsidRPr="007469EC">
        <w:rPr>
          <w:b/>
          <w:sz w:val="24"/>
          <w:szCs w:val="24"/>
          <w:u w:val="single"/>
        </w:rPr>
        <w:t>LF</w:t>
      </w:r>
      <w:r w:rsidR="001D557F" w:rsidRPr="006173FC">
        <w:rPr>
          <w:b/>
          <w:sz w:val="24"/>
          <w:szCs w:val="24"/>
        </w:rPr>
        <w:t>:</w:t>
      </w:r>
      <w:r>
        <w:rPr>
          <w:b/>
          <w:sz w:val="24"/>
          <w:szCs w:val="24"/>
        </w:rPr>
        <w:tab/>
      </w:r>
      <w:del w:id="117" w:author="Author">
        <w:r w:rsidDel="00AD1AE7">
          <w:rPr>
            <w:sz w:val="24"/>
            <w:szCs w:val="24"/>
          </w:rPr>
          <w:delText xml:space="preserve">Boards </w:delText>
        </w:r>
      </w:del>
      <w:ins w:id="118" w:author="Author">
        <w:r w:rsidR="00AD1AE7">
          <w:rPr>
            <w:sz w:val="24"/>
            <w:szCs w:val="24"/>
          </w:rPr>
          <w:t xml:space="preserve">Recipients </w:t>
        </w:r>
      </w:ins>
      <w:r>
        <w:rPr>
          <w:sz w:val="24"/>
          <w:szCs w:val="24"/>
        </w:rPr>
        <w:t>must</w:t>
      </w:r>
      <w:r w:rsidR="00316436">
        <w:rPr>
          <w:sz w:val="24"/>
          <w:szCs w:val="24"/>
        </w:rPr>
        <w:t>:</w:t>
      </w:r>
    </w:p>
    <w:p w14:paraId="2B11E357" w14:textId="57C93EE8" w:rsidR="00316436" w:rsidRPr="00BE184C" w:rsidRDefault="00316436" w:rsidP="00441FDA">
      <w:pPr>
        <w:pStyle w:val="HTMLPreformatted"/>
        <w:numPr>
          <w:ilvl w:val="0"/>
          <w:numId w:val="17"/>
        </w:numPr>
        <w:tabs>
          <w:tab w:val="clear" w:pos="916"/>
          <w:tab w:val="clear" w:pos="1276"/>
        </w:tabs>
        <w:ind w:left="1080"/>
        <w:rPr>
          <w:rFonts w:ascii="Times New Roman" w:hAnsi="Times New Roman" w:cs="Times New Roman"/>
          <w:sz w:val="24"/>
          <w:szCs w:val="24"/>
        </w:rPr>
      </w:pPr>
      <w:r w:rsidRPr="00BF14D6">
        <w:rPr>
          <w:rFonts w:ascii="Times New Roman" w:hAnsi="Times New Roman" w:cs="Times New Roman"/>
          <w:sz w:val="24"/>
          <w:szCs w:val="24"/>
        </w:rPr>
        <w:t xml:space="preserve">develop and implement written procedures </w:t>
      </w:r>
      <w:ins w:id="119" w:author="Author">
        <w:r w:rsidR="007B06BF">
          <w:rPr>
            <w:rFonts w:ascii="Times New Roman" w:hAnsi="Times New Roman" w:cs="Times New Roman"/>
            <w:sz w:val="24"/>
            <w:szCs w:val="24"/>
          </w:rPr>
          <w:t xml:space="preserve">on </w:t>
        </w:r>
      </w:ins>
      <w:del w:id="120" w:author="Author">
        <w:r w:rsidR="007B06BF" w:rsidRPr="00001188" w:rsidDel="007B06BF">
          <w:rPr>
            <w:rFonts w:ascii="Times New Roman" w:hAnsi="Times New Roman" w:cs="Times New Roman"/>
            <w:sz w:val="24"/>
            <w:szCs w:val="24"/>
          </w:rPr>
          <w:delText xml:space="preserve">to address </w:delText>
        </w:r>
      </w:del>
      <w:r w:rsidRPr="00BF14D6">
        <w:rPr>
          <w:rFonts w:ascii="Times New Roman" w:hAnsi="Times New Roman" w:cs="Times New Roman"/>
          <w:sz w:val="24"/>
          <w:szCs w:val="24"/>
        </w:rPr>
        <w:t xml:space="preserve">the storage and use of disability-related and medical information as required by </w:t>
      </w:r>
      <w:ins w:id="121" w:author="Author">
        <w:r w:rsidR="00047C4F" w:rsidRPr="00BF14D6">
          <w:rPr>
            <w:rFonts w:ascii="Times New Roman" w:hAnsi="Times New Roman" w:cs="Times New Roman"/>
            <w:sz w:val="24"/>
            <w:szCs w:val="24"/>
          </w:rPr>
          <w:t xml:space="preserve">WIOA </w:t>
        </w:r>
      </w:ins>
      <w:del w:id="122" w:author="Author">
        <w:r w:rsidR="00047C4F" w:rsidDel="00047C4F">
          <w:rPr>
            <w:rFonts w:ascii="Times New Roman" w:hAnsi="Times New Roman" w:cs="Times New Roman"/>
            <w:sz w:val="24"/>
            <w:szCs w:val="24"/>
          </w:rPr>
          <w:delText xml:space="preserve">WIA </w:delText>
        </w:r>
      </w:del>
      <w:r w:rsidRPr="00BF14D6">
        <w:rPr>
          <w:rFonts w:ascii="Times New Roman" w:hAnsi="Times New Roman" w:cs="Times New Roman"/>
          <w:sz w:val="24"/>
          <w:szCs w:val="24"/>
        </w:rPr>
        <w:t xml:space="preserve">§188, 29 CFR </w:t>
      </w:r>
      <w:ins w:id="123" w:author="Author">
        <w:r w:rsidR="007B06BF">
          <w:rPr>
            <w:rFonts w:ascii="Times New Roman" w:hAnsi="Times New Roman" w:cs="Times New Roman"/>
            <w:sz w:val="24"/>
            <w:szCs w:val="24"/>
          </w:rPr>
          <w:t>§38</w:t>
        </w:r>
        <w:r w:rsidR="007B06BF" w:rsidRPr="00BF14D6">
          <w:rPr>
            <w:rFonts w:ascii="Times New Roman" w:hAnsi="Times New Roman" w:cs="Times New Roman"/>
            <w:sz w:val="24"/>
            <w:szCs w:val="24"/>
          </w:rPr>
          <w:t>.41(b)(1)</w:t>
        </w:r>
        <w:proofErr w:type="gramStart"/>
        <w:r w:rsidR="007B06BF" w:rsidRPr="006816D1">
          <w:rPr>
            <w:rFonts w:ascii="Times New Roman" w:hAnsi="Times New Roman" w:cs="Times New Roman"/>
            <w:sz w:val="24"/>
            <w:szCs w:val="24"/>
          </w:rPr>
          <w:t>–</w:t>
        </w:r>
        <w:r w:rsidR="007B06BF" w:rsidRPr="00BE184C">
          <w:rPr>
            <w:rFonts w:ascii="Times New Roman" w:hAnsi="Times New Roman" w:cs="Times New Roman"/>
            <w:sz w:val="24"/>
            <w:szCs w:val="24"/>
          </w:rPr>
          <w:t>(</w:t>
        </w:r>
        <w:proofErr w:type="gramEnd"/>
        <w:r w:rsidR="007B06BF" w:rsidRPr="00BE184C">
          <w:rPr>
            <w:rFonts w:ascii="Times New Roman" w:hAnsi="Times New Roman" w:cs="Times New Roman"/>
            <w:sz w:val="24"/>
            <w:szCs w:val="24"/>
          </w:rPr>
          <w:t xml:space="preserve">3) and </w:t>
        </w:r>
      </w:ins>
      <w:r w:rsidRPr="00BE184C">
        <w:rPr>
          <w:rFonts w:ascii="Times New Roman" w:hAnsi="Times New Roman" w:cs="Times New Roman"/>
          <w:sz w:val="24"/>
          <w:szCs w:val="24"/>
        </w:rPr>
        <w:t>§32.15(d)</w:t>
      </w:r>
      <w:del w:id="124" w:author="Author">
        <w:r w:rsidR="007B06BF" w:rsidDel="007B06BF">
          <w:rPr>
            <w:rFonts w:ascii="Times New Roman" w:hAnsi="Times New Roman" w:cs="Times New Roman"/>
            <w:sz w:val="24"/>
            <w:szCs w:val="24"/>
          </w:rPr>
          <w:delText xml:space="preserve"> </w:delText>
        </w:r>
        <w:r w:rsidR="007B06BF" w:rsidRPr="00001188" w:rsidDel="007B06BF">
          <w:rPr>
            <w:rFonts w:ascii="Times New Roman" w:hAnsi="Times New Roman" w:cs="Times New Roman"/>
            <w:sz w:val="24"/>
            <w:szCs w:val="24"/>
          </w:rPr>
          <w:delText>and §37.37(b)</w:delText>
        </w:r>
        <w:r w:rsidR="007B06BF" w:rsidDel="007B06BF">
          <w:rPr>
            <w:rFonts w:ascii="Times New Roman" w:hAnsi="Times New Roman" w:cs="Times New Roman"/>
            <w:sz w:val="24"/>
            <w:szCs w:val="24"/>
          </w:rPr>
          <w:delText>(1)–(2)</w:delText>
        </w:r>
      </w:del>
      <w:r w:rsidR="007B06BF" w:rsidRPr="00001188">
        <w:rPr>
          <w:rFonts w:ascii="Times New Roman" w:hAnsi="Times New Roman" w:cs="Times New Roman"/>
          <w:sz w:val="24"/>
          <w:szCs w:val="24"/>
        </w:rPr>
        <w:t>,</w:t>
      </w:r>
      <w:r w:rsidRPr="00BE184C">
        <w:rPr>
          <w:rFonts w:ascii="Times New Roman" w:hAnsi="Times New Roman" w:cs="Times New Roman"/>
          <w:sz w:val="24"/>
          <w:szCs w:val="24"/>
        </w:rPr>
        <w:t xml:space="preserve"> </w:t>
      </w:r>
      <w:ins w:id="125" w:author="Author">
        <w:r w:rsidR="007B06BF" w:rsidRPr="00BE184C">
          <w:rPr>
            <w:rFonts w:ascii="Times New Roman" w:hAnsi="Times New Roman" w:cs="Times New Roman"/>
            <w:sz w:val="24"/>
            <w:szCs w:val="24"/>
          </w:rPr>
          <w:t xml:space="preserve">Section </w:t>
        </w:r>
      </w:ins>
      <w:del w:id="126" w:author="Author">
        <w:r w:rsidR="007B06BF" w:rsidRPr="00001188" w:rsidDel="007B06BF">
          <w:rPr>
            <w:rFonts w:ascii="Times New Roman" w:hAnsi="Times New Roman" w:cs="Times New Roman"/>
            <w:sz w:val="24"/>
            <w:szCs w:val="24"/>
          </w:rPr>
          <w:delText>§</w:delText>
        </w:r>
      </w:del>
      <w:r w:rsidRPr="00BE184C">
        <w:rPr>
          <w:rFonts w:ascii="Times New Roman" w:hAnsi="Times New Roman" w:cs="Times New Roman"/>
          <w:sz w:val="24"/>
          <w:szCs w:val="24"/>
        </w:rPr>
        <w:t xml:space="preserve">504 of the Rehabilitation Act of 1973, and the State of Texas </w:t>
      </w:r>
      <w:ins w:id="127" w:author="Author">
        <w:r w:rsidR="00E70F62" w:rsidRPr="00BE184C">
          <w:rPr>
            <w:rFonts w:ascii="Times New Roman" w:hAnsi="Times New Roman" w:cs="Times New Roman"/>
            <w:sz w:val="24"/>
            <w:szCs w:val="24"/>
          </w:rPr>
          <w:t>Nondiscrimination Plan</w:t>
        </w:r>
      </w:ins>
      <w:del w:id="128" w:author="Author">
        <w:r w:rsidR="00E70F62" w:rsidDel="0047204E">
          <w:rPr>
            <w:rFonts w:ascii="Times New Roman" w:hAnsi="Times New Roman" w:cs="Times New Roman"/>
            <w:sz w:val="24"/>
            <w:szCs w:val="24"/>
          </w:rPr>
          <w:delText xml:space="preserve"> </w:delText>
        </w:r>
        <w:r w:rsidR="00E70F62" w:rsidRPr="00362B22" w:rsidDel="00E70F62">
          <w:rPr>
            <w:rFonts w:ascii="Times New Roman" w:hAnsi="Times New Roman" w:cs="Times New Roman"/>
            <w:i/>
            <w:sz w:val="24"/>
            <w:szCs w:val="24"/>
          </w:rPr>
          <w:delText>Methods of Administration</w:delText>
        </w:r>
      </w:del>
      <w:r w:rsidRPr="00BE184C">
        <w:rPr>
          <w:rFonts w:ascii="Times New Roman" w:hAnsi="Times New Roman" w:cs="Times New Roman"/>
          <w:sz w:val="24"/>
          <w:szCs w:val="24"/>
        </w:rPr>
        <w:t>;</w:t>
      </w:r>
    </w:p>
    <w:p w14:paraId="684B50C7" w14:textId="77777777" w:rsidR="00316436" w:rsidRDefault="00316436" w:rsidP="006159DB">
      <w:pPr>
        <w:pStyle w:val="HTMLPreformatted"/>
        <w:numPr>
          <w:ilvl w:val="0"/>
          <w:numId w:val="17"/>
        </w:numPr>
        <w:tabs>
          <w:tab w:val="clear" w:pos="916"/>
          <w:tab w:val="clear" w:pos="1276"/>
        </w:tabs>
        <w:ind w:left="1080"/>
        <w:rPr>
          <w:rFonts w:ascii="Times New Roman" w:hAnsi="Times New Roman" w:cs="Times New Roman"/>
          <w:sz w:val="24"/>
          <w:szCs w:val="24"/>
        </w:rPr>
      </w:pPr>
      <w:r w:rsidRPr="00001188">
        <w:rPr>
          <w:rFonts w:ascii="Times New Roman" w:hAnsi="Times New Roman" w:cs="Times New Roman"/>
          <w:sz w:val="24"/>
          <w:szCs w:val="24"/>
        </w:rPr>
        <w:t>ensure that the pr</w:t>
      </w:r>
      <w:r>
        <w:rPr>
          <w:rFonts w:ascii="Times New Roman" w:hAnsi="Times New Roman" w:cs="Times New Roman"/>
          <w:sz w:val="24"/>
          <w:szCs w:val="24"/>
        </w:rPr>
        <w:t>ocedures include guidelines for storing information in a manner that provides confidentiality; and</w:t>
      </w:r>
    </w:p>
    <w:p w14:paraId="2C66C9C5" w14:textId="00417286" w:rsidR="00316436" w:rsidRPr="00316436" w:rsidRDefault="00316436" w:rsidP="006159DB">
      <w:pPr>
        <w:pStyle w:val="HTMLPreformatted"/>
        <w:numPr>
          <w:ilvl w:val="0"/>
          <w:numId w:val="17"/>
        </w:numPr>
        <w:tabs>
          <w:tab w:val="clear" w:pos="916"/>
          <w:tab w:val="clear" w:pos="1276"/>
        </w:tabs>
        <w:spacing w:after="240"/>
        <w:ind w:left="1080"/>
        <w:rPr>
          <w:rFonts w:ascii="Times New Roman" w:hAnsi="Times New Roman" w:cs="Times New Roman"/>
          <w:sz w:val="24"/>
          <w:szCs w:val="24"/>
        </w:rPr>
      </w:pPr>
      <w:r w:rsidRPr="00316436">
        <w:rPr>
          <w:rFonts w:ascii="Times New Roman" w:hAnsi="Times New Roman" w:cs="Times New Roman"/>
          <w:sz w:val="24"/>
          <w:szCs w:val="24"/>
        </w:rPr>
        <w:t xml:space="preserve">ensure that the procedures include prohibitions on the use and disclosure of information, except as provided in 29 CFR </w:t>
      </w:r>
      <w:ins w:id="129" w:author="Author">
        <w:r w:rsidR="00E70F62" w:rsidRPr="00316436">
          <w:rPr>
            <w:rFonts w:ascii="Times New Roman" w:hAnsi="Times New Roman" w:cs="Times New Roman"/>
            <w:sz w:val="24"/>
            <w:szCs w:val="24"/>
          </w:rPr>
          <w:t>§38.41(b)(3)</w:t>
        </w:r>
      </w:ins>
      <w:del w:id="130" w:author="Author">
        <w:r w:rsidR="00E70F62" w:rsidRPr="00E70F62" w:rsidDel="00E70F62">
          <w:rPr>
            <w:rFonts w:ascii="Times New Roman" w:hAnsi="Times New Roman" w:cs="Times New Roman"/>
            <w:sz w:val="24"/>
            <w:szCs w:val="24"/>
          </w:rPr>
          <w:delText xml:space="preserve"> </w:delText>
        </w:r>
        <w:r w:rsidR="00E70F62" w:rsidRPr="001300C6" w:rsidDel="00E70F62">
          <w:rPr>
            <w:rFonts w:ascii="Times New Roman" w:hAnsi="Times New Roman" w:cs="Times New Roman"/>
            <w:sz w:val="24"/>
            <w:szCs w:val="24"/>
          </w:rPr>
          <w:delText>§32.15(d)</w:delText>
        </w:r>
      </w:del>
      <w:r w:rsidRPr="00316436">
        <w:rPr>
          <w:rFonts w:ascii="Times New Roman" w:hAnsi="Times New Roman" w:cs="Times New Roman"/>
          <w:sz w:val="24"/>
          <w:szCs w:val="24"/>
        </w:rPr>
        <w:t>.</w:t>
      </w:r>
    </w:p>
    <w:p w14:paraId="7E575E7C" w14:textId="2165E865" w:rsidR="00E878CF" w:rsidRPr="00C623A6" w:rsidRDefault="00316436" w:rsidP="00E878CF">
      <w:pPr>
        <w:pStyle w:val="Default"/>
        <w:spacing w:after="240"/>
        <w:ind w:left="720" w:hanging="720"/>
        <w:rPr>
          <w:color w:val="auto"/>
        </w:rPr>
      </w:pPr>
      <w:r>
        <w:rPr>
          <w:b/>
          <w:u w:val="single"/>
        </w:rPr>
        <w:t>N</w:t>
      </w:r>
      <w:r w:rsidRPr="007469EC">
        <w:rPr>
          <w:b/>
          <w:u w:val="single"/>
        </w:rPr>
        <w:t>LF</w:t>
      </w:r>
      <w:r w:rsidRPr="006173FC">
        <w:rPr>
          <w:b/>
        </w:rPr>
        <w:t>:</w:t>
      </w:r>
      <w:r>
        <w:rPr>
          <w:b/>
        </w:rPr>
        <w:tab/>
      </w:r>
      <w:del w:id="131" w:author="Author">
        <w:r w:rsidDel="00AD1AE7">
          <w:delText xml:space="preserve">Boards </w:delText>
        </w:r>
      </w:del>
      <w:ins w:id="132" w:author="Author">
        <w:r w:rsidR="00AD1AE7">
          <w:t xml:space="preserve">Recipients </w:t>
        </w:r>
      </w:ins>
      <w:r>
        <w:t xml:space="preserve">must ensure that appropriate staff </w:t>
      </w:r>
      <w:ins w:id="133" w:author="Author">
        <w:r w:rsidR="00AF0341">
          <w:t xml:space="preserve">members are </w:t>
        </w:r>
      </w:ins>
      <w:del w:id="134" w:author="Author">
        <w:r w:rsidR="00AF0341" w:rsidDel="00AF0341">
          <w:delText xml:space="preserve">is </w:delText>
        </w:r>
      </w:del>
      <w:r>
        <w:t xml:space="preserve">apprised of and </w:t>
      </w:r>
      <w:ins w:id="135" w:author="Author">
        <w:r w:rsidR="00337312">
          <w:t xml:space="preserve">comply </w:t>
        </w:r>
      </w:ins>
      <w:del w:id="136" w:author="Author">
        <w:r w:rsidR="00337312" w:rsidDel="00337312">
          <w:delText xml:space="preserve">complies </w:delText>
        </w:r>
      </w:del>
      <w:r>
        <w:t>with the requirements in this WD Letter.</w:t>
      </w:r>
      <w:r w:rsidR="00E878CF" w:rsidRPr="00E878CF">
        <w:t xml:space="preserve"> </w:t>
      </w:r>
    </w:p>
    <w:p w14:paraId="78D0A5AB" w14:textId="77777777" w:rsidR="0069448D" w:rsidRDefault="0069448D" w:rsidP="0086638F">
      <w:pPr>
        <w:rPr>
          <w:b/>
          <w:sz w:val="24"/>
        </w:rPr>
      </w:pPr>
      <w:r>
        <w:rPr>
          <w:b/>
          <w:sz w:val="24"/>
        </w:rPr>
        <w:t>INQUIRIES:</w:t>
      </w:r>
    </w:p>
    <w:p w14:paraId="77707D3D" w14:textId="2142520F" w:rsidR="0020275B" w:rsidRPr="00F33DB5" w:rsidRDefault="00E70F62" w:rsidP="0086638F">
      <w:pPr>
        <w:spacing w:after="240"/>
        <w:ind w:left="720"/>
        <w:rPr>
          <w:spacing w:val="-4"/>
          <w:sz w:val="24"/>
        </w:rPr>
      </w:pPr>
      <w:ins w:id="137" w:author="Author">
        <w:r>
          <w:rPr>
            <w:spacing w:val="-4"/>
            <w:sz w:val="24"/>
          </w:rPr>
          <w:t xml:space="preserve">Send </w:t>
        </w:r>
      </w:ins>
      <w:del w:id="138" w:author="Author">
        <w:r w:rsidDel="00E70F62">
          <w:rPr>
            <w:spacing w:val="-4"/>
            <w:sz w:val="24"/>
          </w:rPr>
          <w:delText xml:space="preserve">Direct </w:delText>
        </w:r>
      </w:del>
      <w:r w:rsidR="00B05990" w:rsidRPr="00F33DB5">
        <w:rPr>
          <w:spacing w:val="-4"/>
          <w:sz w:val="24"/>
          <w:szCs w:val="24"/>
        </w:rPr>
        <w:t>inquiries regarding this WD Letter to</w:t>
      </w:r>
      <w:r w:rsidR="00C264BD" w:rsidRPr="00F33DB5">
        <w:rPr>
          <w:spacing w:val="-4"/>
          <w:sz w:val="24"/>
          <w:szCs w:val="24"/>
        </w:rPr>
        <w:t xml:space="preserve"> </w:t>
      </w:r>
      <w:ins w:id="139" w:author="Author">
        <w:r>
          <w:fldChar w:fldCharType="begin"/>
        </w:r>
        <w:r>
          <w:instrText xml:space="preserve"> HYPERLINK "mailto:wfpolicy.clarifications@twc.state.tx.us" </w:instrText>
        </w:r>
        <w:r>
          <w:fldChar w:fldCharType="separate"/>
        </w:r>
        <w:r w:rsidRPr="00F33DB5">
          <w:rPr>
            <w:rStyle w:val="Hyperlink"/>
            <w:spacing w:val="-4"/>
            <w:sz w:val="24"/>
            <w:szCs w:val="24"/>
          </w:rPr>
          <w:t>wfpolicy.clarifications@twc.state.tx.us</w:t>
        </w:r>
        <w:r>
          <w:rPr>
            <w:rStyle w:val="Hyperlink"/>
            <w:spacing w:val="-4"/>
            <w:sz w:val="24"/>
            <w:szCs w:val="24"/>
          </w:rPr>
          <w:fldChar w:fldCharType="end"/>
        </w:r>
      </w:ins>
      <w:del w:id="140" w:author="Author">
        <w:r w:rsidDel="00E70F62">
          <w:rPr>
            <w:rStyle w:val="Hyperlink"/>
            <w:spacing w:val="-4"/>
            <w:sz w:val="24"/>
            <w:szCs w:val="24"/>
          </w:rPr>
          <w:delText xml:space="preserve"> </w:delText>
        </w:r>
        <w:r w:rsidDel="00E70F62">
          <w:rPr>
            <w:sz w:val="24"/>
          </w:rPr>
          <w:delText>the Equal Opportunity Officer for your local workforce development area or to EO.Reports@twc.state.tx.us</w:delText>
        </w:r>
      </w:del>
      <w:r w:rsidR="00B05990" w:rsidRPr="00F33DB5">
        <w:rPr>
          <w:spacing w:val="-4"/>
          <w:sz w:val="24"/>
          <w:szCs w:val="24"/>
        </w:rPr>
        <w:t>.</w:t>
      </w:r>
    </w:p>
    <w:p w14:paraId="3181918F" w14:textId="3800E9A5" w:rsidR="000E357C" w:rsidRDefault="00592A66" w:rsidP="00C620D5">
      <w:pPr>
        <w:rPr>
          <w:b/>
          <w:sz w:val="24"/>
          <w:szCs w:val="24"/>
        </w:rPr>
      </w:pPr>
      <w:r>
        <w:rPr>
          <w:b/>
          <w:sz w:val="24"/>
          <w:szCs w:val="24"/>
        </w:rPr>
        <w:t>ATTACHMENT</w:t>
      </w:r>
      <w:r w:rsidR="000E357C">
        <w:rPr>
          <w:b/>
          <w:sz w:val="24"/>
          <w:szCs w:val="24"/>
        </w:rPr>
        <w:t>:</w:t>
      </w:r>
    </w:p>
    <w:p w14:paraId="762D5459" w14:textId="77777777" w:rsidR="00CB57BE" w:rsidRPr="00C623A6" w:rsidRDefault="007D10DD" w:rsidP="00CB57BE">
      <w:pPr>
        <w:pStyle w:val="Default"/>
        <w:spacing w:after="240"/>
        <w:ind w:left="720"/>
        <w:rPr>
          <w:color w:val="auto"/>
        </w:rPr>
      </w:pPr>
      <w:r>
        <w:t xml:space="preserve">Attachment 1: </w:t>
      </w:r>
      <w:r w:rsidR="000E357C" w:rsidRPr="00206DB0">
        <w:t>Revisions to WD</w:t>
      </w:r>
      <w:r>
        <w:t xml:space="preserve"> Letter</w:t>
      </w:r>
      <w:r w:rsidR="000E357C" w:rsidRPr="00206DB0">
        <w:t xml:space="preserve"> </w:t>
      </w:r>
      <w:r w:rsidR="00953429">
        <w:t>17-07</w:t>
      </w:r>
      <w:r w:rsidR="000E357C" w:rsidRPr="00206DB0">
        <w:t xml:space="preserve"> Shown in Track Changes</w:t>
      </w:r>
    </w:p>
    <w:p w14:paraId="0AC49BAA" w14:textId="3FB12065" w:rsidR="00C620D5" w:rsidRPr="0086638F" w:rsidRDefault="00C620D5" w:rsidP="00C620D5">
      <w:pPr>
        <w:rPr>
          <w:sz w:val="24"/>
        </w:rPr>
      </w:pPr>
      <w:r w:rsidRPr="00A43108">
        <w:rPr>
          <w:b/>
          <w:sz w:val="24"/>
          <w:szCs w:val="24"/>
        </w:rPr>
        <w:t>REFERENCE</w:t>
      </w:r>
      <w:ins w:id="141" w:author="Author">
        <w:r w:rsidR="00516DA4">
          <w:rPr>
            <w:b/>
            <w:sz w:val="24"/>
            <w:szCs w:val="24"/>
          </w:rPr>
          <w:t>S</w:t>
        </w:r>
      </w:ins>
      <w:r w:rsidRPr="00A43108">
        <w:rPr>
          <w:b/>
          <w:sz w:val="24"/>
          <w:szCs w:val="24"/>
        </w:rPr>
        <w:t>:</w:t>
      </w:r>
    </w:p>
    <w:p w14:paraId="33948F7E" w14:textId="77777777" w:rsidR="00DB3E52" w:rsidRDefault="00DB3E52" w:rsidP="00DB3E52">
      <w:pPr>
        <w:ind w:left="360" w:firstLine="360"/>
        <w:rPr>
          <w:ins w:id="142" w:author="Author"/>
          <w:sz w:val="24"/>
          <w:szCs w:val="24"/>
        </w:rPr>
      </w:pPr>
      <w:r w:rsidRPr="00A37E99">
        <w:rPr>
          <w:sz w:val="24"/>
          <w:szCs w:val="24"/>
        </w:rPr>
        <w:t>Rehabilitation Act of 1973</w:t>
      </w:r>
      <w:r>
        <w:rPr>
          <w:sz w:val="24"/>
          <w:szCs w:val="24"/>
        </w:rPr>
        <w:t>, §</w:t>
      </w:r>
      <w:r w:rsidRPr="00A37E99">
        <w:rPr>
          <w:sz w:val="24"/>
          <w:szCs w:val="24"/>
        </w:rPr>
        <w:t>504</w:t>
      </w:r>
      <w:r>
        <w:rPr>
          <w:sz w:val="24"/>
          <w:szCs w:val="24"/>
        </w:rPr>
        <w:t>, as amended</w:t>
      </w:r>
    </w:p>
    <w:p w14:paraId="2D28F579" w14:textId="7CFF4683" w:rsidR="001568A8" w:rsidRPr="00A37E99" w:rsidRDefault="00AD1AE7" w:rsidP="001568A8">
      <w:pPr>
        <w:pStyle w:val="HTMLPreformatted"/>
        <w:ind w:left="1080" w:hanging="360"/>
        <w:rPr>
          <w:rFonts w:ascii="Times New Roman" w:hAnsi="Times New Roman" w:cs="Times New Roman"/>
          <w:sz w:val="24"/>
          <w:szCs w:val="24"/>
        </w:rPr>
      </w:pPr>
      <w:ins w:id="143" w:author="Author">
        <w:r w:rsidRPr="00A37E99">
          <w:rPr>
            <w:rFonts w:ascii="Times New Roman" w:hAnsi="Times New Roman" w:cs="Times New Roman"/>
            <w:sz w:val="24"/>
            <w:szCs w:val="24"/>
          </w:rPr>
          <w:t xml:space="preserve">United States Department of Labor, Implementation of the Nondiscrimination and Equal Opportunity Provisions of </w:t>
        </w:r>
        <w:r w:rsidR="00B91024">
          <w:rPr>
            <w:rFonts w:ascii="Times New Roman" w:hAnsi="Times New Roman" w:cs="Times New Roman"/>
            <w:sz w:val="24"/>
            <w:szCs w:val="24"/>
          </w:rPr>
          <w:t>t</w:t>
        </w:r>
        <w:r w:rsidRPr="00A37E99">
          <w:rPr>
            <w:rFonts w:ascii="Times New Roman" w:hAnsi="Times New Roman" w:cs="Times New Roman"/>
            <w:sz w:val="24"/>
            <w:szCs w:val="24"/>
          </w:rPr>
          <w:t xml:space="preserve">he Workforce </w:t>
        </w:r>
        <w:r>
          <w:rPr>
            <w:rFonts w:ascii="Times New Roman" w:hAnsi="Times New Roman" w:cs="Times New Roman"/>
            <w:sz w:val="24"/>
            <w:szCs w:val="24"/>
          </w:rPr>
          <w:t>Innovation and Opportunity</w:t>
        </w:r>
        <w:r w:rsidRPr="00A37E99">
          <w:rPr>
            <w:rFonts w:ascii="Times New Roman" w:hAnsi="Times New Roman" w:cs="Times New Roman"/>
            <w:sz w:val="24"/>
            <w:szCs w:val="24"/>
          </w:rPr>
          <w:t xml:space="preserve"> Act </w:t>
        </w:r>
        <w:r>
          <w:rPr>
            <w:rFonts w:ascii="Times New Roman" w:hAnsi="Times New Roman" w:cs="Times New Roman"/>
            <w:sz w:val="24"/>
            <w:szCs w:val="24"/>
          </w:rPr>
          <w:t>[</w:t>
        </w:r>
        <w:r w:rsidRPr="00A37E99">
          <w:rPr>
            <w:rFonts w:ascii="Times New Roman" w:hAnsi="Times New Roman" w:cs="Times New Roman"/>
            <w:sz w:val="24"/>
            <w:szCs w:val="24"/>
          </w:rPr>
          <w:t>29 CFR §</w:t>
        </w:r>
        <w:r>
          <w:rPr>
            <w:rFonts w:ascii="Times New Roman" w:hAnsi="Times New Roman" w:cs="Times New Roman"/>
            <w:sz w:val="24"/>
            <w:szCs w:val="24"/>
          </w:rPr>
          <w:t>38.4(</w:t>
        </w:r>
        <w:proofErr w:type="spellStart"/>
        <w:r>
          <w:rPr>
            <w:rFonts w:ascii="Times New Roman" w:hAnsi="Times New Roman" w:cs="Times New Roman"/>
            <w:sz w:val="24"/>
            <w:szCs w:val="24"/>
          </w:rPr>
          <w:t>zz</w:t>
        </w:r>
        <w:proofErr w:type="spellEnd"/>
        <w:r>
          <w:rPr>
            <w:rFonts w:ascii="Times New Roman" w:hAnsi="Times New Roman" w:cs="Times New Roman"/>
            <w:sz w:val="24"/>
            <w:szCs w:val="24"/>
          </w:rPr>
          <w:t>)]</w:t>
        </w:r>
      </w:ins>
    </w:p>
    <w:p w14:paraId="50A7FDAB" w14:textId="77777777" w:rsidR="00516DA4" w:rsidRPr="00A37E99" w:rsidRDefault="00516DA4" w:rsidP="00516DA4">
      <w:pPr>
        <w:pStyle w:val="HTMLPreformatted"/>
        <w:ind w:left="1080" w:hanging="360"/>
        <w:rPr>
          <w:ins w:id="144" w:author="Author"/>
          <w:rFonts w:ascii="Times New Roman" w:hAnsi="Times New Roman" w:cs="Times New Roman"/>
          <w:sz w:val="24"/>
          <w:szCs w:val="24"/>
        </w:rPr>
      </w:pPr>
      <w:ins w:id="145" w:author="Author">
        <w:r w:rsidRPr="00A37E99">
          <w:rPr>
            <w:rFonts w:ascii="Times New Roman" w:hAnsi="Times New Roman" w:cs="Times New Roman"/>
            <w:sz w:val="24"/>
            <w:szCs w:val="24"/>
          </w:rPr>
          <w:t xml:space="preserve">United States Department of Labor, Implementation of the Nondiscrimination and Equal Opportunity Provisions of </w:t>
        </w:r>
        <w:r>
          <w:rPr>
            <w:rFonts w:ascii="Times New Roman" w:hAnsi="Times New Roman" w:cs="Times New Roman"/>
            <w:sz w:val="24"/>
            <w:szCs w:val="24"/>
          </w:rPr>
          <w:t>t</w:t>
        </w:r>
        <w:r w:rsidRPr="00A37E99">
          <w:rPr>
            <w:rFonts w:ascii="Times New Roman" w:hAnsi="Times New Roman" w:cs="Times New Roman"/>
            <w:sz w:val="24"/>
            <w:szCs w:val="24"/>
          </w:rPr>
          <w:t xml:space="preserve">he Workforce </w:t>
        </w:r>
        <w:r>
          <w:rPr>
            <w:rFonts w:ascii="Times New Roman" w:hAnsi="Times New Roman" w:cs="Times New Roman"/>
            <w:sz w:val="24"/>
            <w:szCs w:val="24"/>
          </w:rPr>
          <w:t>Innovation and Opportunity</w:t>
        </w:r>
        <w:r w:rsidRPr="00A37E99">
          <w:rPr>
            <w:rFonts w:ascii="Times New Roman" w:hAnsi="Times New Roman" w:cs="Times New Roman"/>
            <w:sz w:val="24"/>
            <w:szCs w:val="24"/>
          </w:rPr>
          <w:t xml:space="preserve"> Act </w:t>
        </w:r>
        <w:r>
          <w:rPr>
            <w:rFonts w:ascii="Times New Roman" w:hAnsi="Times New Roman" w:cs="Times New Roman"/>
            <w:sz w:val="24"/>
            <w:szCs w:val="24"/>
          </w:rPr>
          <w:t>[</w:t>
        </w:r>
        <w:r w:rsidRPr="00A37E99">
          <w:rPr>
            <w:rFonts w:ascii="Times New Roman" w:hAnsi="Times New Roman" w:cs="Times New Roman"/>
            <w:sz w:val="24"/>
            <w:szCs w:val="24"/>
          </w:rPr>
          <w:t>29 CFR §</w:t>
        </w:r>
        <w:r>
          <w:rPr>
            <w:rFonts w:ascii="Times New Roman" w:hAnsi="Times New Roman" w:cs="Times New Roman"/>
            <w:sz w:val="24"/>
            <w:szCs w:val="24"/>
          </w:rPr>
          <w:t>38.44]</w:t>
        </w:r>
      </w:ins>
    </w:p>
    <w:p w14:paraId="57BB705F" w14:textId="77777777" w:rsidR="00516DA4" w:rsidRPr="00A37E99" w:rsidRDefault="00516DA4" w:rsidP="00516DA4">
      <w:pPr>
        <w:pStyle w:val="HTMLPreformatted"/>
        <w:ind w:left="1080" w:hanging="360"/>
        <w:rPr>
          <w:ins w:id="146" w:author="Author"/>
          <w:rFonts w:ascii="Times New Roman" w:hAnsi="Times New Roman" w:cs="Times New Roman"/>
          <w:sz w:val="24"/>
          <w:szCs w:val="24"/>
        </w:rPr>
      </w:pPr>
      <w:ins w:id="147" w:author="Author">
        <w:r w:rsidRPr="00A37E99">
          <w:rPr>
            <w:rFonts w:ascii="Times New Roman" w:hAnsi="Times New Roman" w:cs="Times New Roman"/>
            <w:sz w:val="24"/>
            <w:szCs w:val="24"/>
          </w:rPr>
          <w:t xml:space="preserve">United States Department of Labor, Implementation of the Nondiscrimination and Equal Opportunity Provisions of </w:t>
        </w:r>
        <w:r>
          <w:rPr>
            <w:rFonts w:ascii="Times New Roman" w:hAnsi="Times New Roman" w:cs="Times New Roman"/>
            <w:sz w:val="24"/>
            <w:szCs w:val="24"/>
          </w:rPr>
          <w:t>t</w:t>
        </w:r>
        <w:r w:rsidRPr="00A37E99">
          <w:rPr>
            <w:rFonts w:ascii="Times New Roman" w:hAnsi="Times New Roman" w:cs="Times New Roman"/>
            <w:sz w:val="24"/>
            <w:szCs w:val="24"/>
          </w:rPr>
          <w:t xml:space="preserve">he Workforce </w:t>
        </w:r>
        <w:r>
          <w:rPr>
            <w:rFonts w:ascii="Times New Roman" w:hAnsi="Times New Roman" w:cs="Times New Roman"/>
            <w:sz w:val="24"/>
            <w:szCs w:val="24"/>
          </w:rPr>
          <w:t>Innovation and Opportunity</w:t>
        </w:r>
        <w:r w:rsidRPr="00A37E99">
          <w:rPr>
            <w:rFonts w:ascii="Times New Roman" w:hAnsi="Times New Roman" w:cs="Times New Roman"/>
            <w:sz w:val="24"/>
            <w:szCs w:val="24"/>
          </w:rPr>
          <w:t xml:space="preserve"> Act </w:t>
        </w:r>
        <w:r>
          <w:rPr>
            <w:rFonts w:ascii="Times New Roman" w:hAnsi="Times New Roman" w:cs="Times New Roman"/>
            <w:sz w:val="24"/>
            <w:szCs w:val="24"/>
          </w:rPr>
          <w:t>[</w:t>
        </w:r>
        <w:r w:rsidRPr="00A37E99">
          <w:rPr>
            <w:rFonts w:ascii="Times New Roman" w:hAnsi="Times New Roman" w:cs="Times New Roman"/>
            <w:sz w:val="24"/>
            <w:szCs w:val="24"/>
          </w:rPr>
          <w:t>29 CFR §</w:t>
        </w:r>
        <w:r>
          <w:rPr>
            <w:rFonts w:ascii="Times New Roman" w:hAnsi="Times New Roman" w:cs="Times New Roman"/>
            <w:sz w:val="24"/>
            <w:szCs w:val="24"/>
          </w:rPr>
          <w:t>38.41(b)(1)–</w:t>
        </w:r>
        <w:del w:id="148" w:author="Author">
          <w:r w:rsidDel="00EE559C">
            <w:rPr>
              <w:rFonts w:ascii="Times New Roman" w:hAnsi="Times New Roman" w:cs="Times New Roman"/>
              <w:sz w:val="24"/>
              <w:szCs w:val="24"/>
            </w:rPr>
            <w:delText>-</w:delText>
          </w:r>
        </w:del>
        <w:r>
          <w:rPr>
            <w:rFonts w:ascii="Times New Roman" w:hAnsi="Times New Roman" w:cs="Times New Roman"/>
            <w:sz w:val="24"/>
            <w:szCs w:val="24"/>
          </w:rPr>
          <w:t>(3)]</w:t>
        </w:r>
      </w:ins>
    </w:p>
    <w:p w14:paraId="4CD2D1E4" w14:textId="77777777" w:rsidR="00516DA4" w:rsidRDefault="00516DA4" w:rsidP="00516DA4">
      <w:pPr>
        <w:ind w:left="1080" w:hanging="360"/>
        <w:rPr>
          <w:ins w:id="149" w:author="Author"/>
          <w:sz w:val="24"/>
          <w:szCs w:val="24"/>
        </w:rPr>
      </w:pPr>
      <w:ins w:id="150" w:author="Author">
        <w:r>
          <w:rPr>
            <w:sz w:val="24"/>
            <w:szCs w:val="24"/>
          </w:rPr>
          <w:t xml:space="preserve">United States Department of Labor, Implementation of Section 504 of the Rehabilitation Act of 1973, as amended, Provisions on Nondiscrimination </w:t>
        </w:r>
        <w:proofErr w:type="gramStart"/>
        <w:r>
          <w:rPr>
            <w:sz w:val="24"/>
            <w:szCs w:val="24"/>
          </w:rPr>
          <w:t>on the Basis of</w:t>
        </w:r>
        <w:proofErr w:type="gramEnd"/>
        <w:r>
          <w:rPr>
            <w:sz w:val="24"/>
            <w:szCs w:val="24"/>
          </w:rPr>
          <w:t xml:space="preserve"> Handicap in Programs or Activities Receiving Federal Financial Assistance [29 CFR </w:t>
        </w:r>
        <w:r w:rsidRPr="00A37E99">
          <w:rPr>
            <w:sz w:val="24"/>
            <w:szCs w:val="24"/>
          </w:rPr>
          <w:t>§</w:t>
        </w:r>
        <w:r>
          <w:rPr>
            <w:sz w:val="24"/>
            <w:szCs w:val="24"/>
          </w:rPr>
          <w:t>32.15(d)]</w:t>
        </w:r>
      </w:ins>
    </w:p>
    <w:p w14:paraId="4023E2AE" w14:textId="77777777" w:rsidR="005F4E76" w:rsidRDefault="005F4E76" w:rsidP="005F4E76">
      <w:pPr>
        <w:ind w:left="360" w:firstLine="360"/>
        <w:rPr>
          <w:ins w:id="151" w:author="Author"/>
          <w:sz w:val="24"/>
          <w:szCs w:val="24"/>
        </w:rPr>
      </w:pPr>
      <w:ins w:id="152" w:author="Author">
        <w:r w:rsidRPr="001300C6">
          <w:rPr>
            <w:sz w:val="24"/>
            <w:szCs w:val="24"/>
          </w:rPr>
          <w:t xml:space="preserve">Workforce </w:t>
        </w:r>
        <w:r>
          <w:rPr>
            <w:sz w:val="24"/>
            <w:szCs w:val="24"/>
          </w:rPr>
          <w:t>Innovation and Opportunity</w:t>
        </w:r>
        <w:r w:rsidRPr="001300C6">
          <w:rPr>
            <w:sz w:val="24"/>
            <w:szCs w:val="24"/>
          </w:rPr>
          <w:t xml:space="preserve"> Act</w:t>
        </w:r>
        <w:r>
          <w:rPr>
            <w:sz w:val="24"/>
            <w:szCs w:val="24"/>
          </w:rPr>
          <w:t>, §188</w:t>
        </w:r>
        <w:r w:rsidRPr="00BD15CE">
          <w:rPr>
            <w:sz w:val="24"/>
            <w:szCs w:val="24"/>
          </w:rPr>
          <w:t xml:space="preserve"> </w:t>
        </w:r>
      </w:ins>
    </w:p>
    <w:p w14:paraId="4FADE0BB" w14:textId="0142D262" w:rsidR="005F4E76" w:rsidDel="005F4E76" w:rsidRDefault="005F4E76" w:rsidP="0002154B">
      <w:pPr>
        <w:spacing w:after="120"/>
        <w:ind w:left="360" w:firstLine="360"/>
        <w:rPr>
          <w:del w:id="153" w:author="Author"/>
          <w:sz w:val="24"/>
          <w:szCs w:val="24"/>
        </w:rPr>
      </w:pPr>
      <w:ins w:id="154" w:author="Author">
        <w:r w:rsidRPr="00A37E99">
          <w:rPr>
            <w:sz w:val="24"/>
            <w:szCs w:val="24"/>
          </w:rPr>
          <w:t xml:space="preserve">State of Texas </w:t>
        </w:r>
        <w:r>
          <w:rPr>
            <w:sz w:val="24"/>
            <w:szCs w:val="24"/>
          </w:rPr>
          <w:t xml:space="preserve">Nondiscrimination Plan: </w:t>
        </w:r>
        <w:r>
          <w:rPr>
            <w:sz w:val="24"/>
            <w:szCs w:val="24"/>
          </w:rPr>
          <w:fldChar w:fldCharType="begin"/>
        </w:r>
        <w:r>
          <w:rPr>
            <w:sz w:val="24"/>
            <w:szCs w:val="24"/>
          </w:rPr>
          <w:instrText xml:space="preserve"> HYPERLINK "</w:instrText>
        </w:r>
        <w:r w:rsidRPr="00E11209">
          <w:rPr>
            <w:sz w:val="24"/>
            <w:szCs w:val="24"/>
          </w:rPr>
          <w:instrText>http://intra.twc.state.tx.us/intranet/pi/docs/nondiscrimination-plan-twc.pdf</w:instrText>
        </w:r>
        <w:r>
          <w:rPr>
            <w:sz w:val="24"/>
            <w:szCs w:val="24"/>
          </w:rPr>
          <w:instrText xml:space="preserve">" </w:instrText>
        </w:r>
        <w:r>
          <w:rPr>
            <w:sz w:val="24"/>
            <w:szCs w:val="24"/>
          </w:rPr>
          <w:fldChar w:fldCharType="separate"/>
        </w:r>
        <w:r w:rsidRPr="00652632">
          <w:rPr>
            <w:rStyle w:val="Hyperlink"/>
            <w:sz w:val="24"/>
            <w:szCs w:val="24"/>
          </w:rPr>
          <w:t>http://intra.twc.state.tx.us/intranet/pi/docs/nondiscrimination-plan-twc.pdf</w:t>
        </w:r>
        <w:r>
          <w:rPr>
            <w:sz w:val="24"/>
            <w:szCs w:val="24"/>
          </w:rPr>
          <w:fldChar w:fldCharType="end"/>
        </w:r>
      </w:ins>
      <w:del w:id="155" w:author="Author">
        <w:r w:rsidRPr="001300C6" w:rsidDel="005F4E76">
          <w:rPr>
            <w:sz w:val="24"/>
            <w:szCs w:val="24"/>
          </w:rPr>
          <w:delText>Workforce Investment Act</w:delText>
        </w:r>
        <w:r w:rsidDel="005F4E76">
          <w:rPr>
            <w:sz w:val="24"/>
            <w:szCs w:val="24"/>
          </w:rPr>
          <w:delText>, §188</w:delText>
        </w:r>
        <w:r w:rsidRPr="00BD15CE" w:rsidDel="005F4E76">
          <w:rPr>
            <w:sz w:val="24"/>
            <w:szCs w:val="24"/>
          </w:rPr>
          <w:delText xml:space="preserve"> </w:delText>
        </w:r>
      </w:del>
    </w:p>
    <w:p w14:paraId="5C934F0E" w14:textId="081AAEBB" w:rsidR="005F4E76" w:rsidRPr="00A37E99" w:rsidDel="005F4E76" w:rsidRDefault="005F4E76" w:rsidP="005F4E76">
      <w:pPr>
        <w:pStyle w:val="HTMLPreformatted"/>
        <w:ind w:left="1080" w:hanging="360"/>
        <w:rPr>
          <w:del w:id="156" w:author="Author"/>
          <w:rFonts w:ascii="Times New Roman" w:hAnsi="Times New Roman" w:cs="Times New Roman"/>
          <w:sz w:val="24"/>
          <w:szCs w:val="24"/>
        </w:rPr>
      </w:pPr>
      <w:del w:id="157" w:author="Author">
        <w:r w:rsidRPr="00A37E99" w:rsidDel="005F4E76">
          <w:rPr>
            <w:rFonts w:ascii="Times New Roman" w:hAnsi="Times New Roman" w:cs="Times New Roman"/>
            <w:sz w:val="24"/>
            <w:szCs w:val="24"/>
          </w:rPr>
          <w:delText>United States Department of Labor, Implementation of the Nondiscrimination and Equal Opportunity Provisions of The Workforce Investment Act of 1998</w:delText>
        </w:r>
        <w:r w:rsidDel="005F4E76">
          <w:rPr>
            <w:rFonts w:ascii="Times New Roman" w:hAnsi="Times New Roman" w:cs="Times New Roman"/>
            <w:sz w:val="24"/>
            <w:szCs w:val="24"/>
          </w:rPr>
          <w:delText xml:space="preserve"> [</w:delText>
        </w:r>
        <w:r w:rsidRPr="00A37E99" w:rsidDel="005F4E76">
          <w:rPr>
            <w:rFonts w:ascii="Times New Roman" w:hAnsi="Times New Roman" w:cs="Times New Roman"/>
            <w:sz w:val="24"/>
            <w:szCs w:val="24"/>
          </w:rPr>
          <w:delText>29 C.F.R. §32.15(d)</w:delText>
        </w:r>
        <w:r w:rsidDel="005F4E76">
          <w:rPr>
            <w:rFonts w:ascii="Times New Roman" w:hAnsi="Times New Roman" w:cs="Times New Roman"/>
            <w:sz w:val="24"/>
            <w:szCs w:val="24"/>
          </w:rPr>
          <w:delText xml:space="preserve"> and </w:delText>
        </w:r>
        <w:r w:rsidRPr="00A37E99" w:rsidDel="005F4E76">
          <w:rPr>
            <w:rFonts w:ascii="Times New Roman" w:hAnsi="Times New Roman" w:cs="Times New Roman"/>
            <w:sz w:val="24"/>
            <w:szCs w:val="24"/>
          </w:rPr>
          <w:delText>§37.37(b)</w:delText>
        </w:r>
        <w:r w:rsidDel="005F4E76">
          <w:rPr>
            <w:rFonts w:ascii="Times New Roman" w:hAnsi="Times New Roman" w:cs="Times New Roman"/>
            <w:sz w:val="24"/>
            <w:szCs w:val="24"/>
          </w:rPr>
          <w:delText>]</w:delText>
        </w:r>
      </w:del>
    </w:p>
    <w:p w14:paraId="25623F51" w14:textId="2C8C1590" w:rsidR="00516DA4" w:rsidRPr="005F4E76" w:rsidRDefault="005F4E76" w:rsidP="005F4E76">
      <w:pPr>
        <w:ind w:left="1080" w:hanging="360"/>
        <w:rPr>
          <w:sz w:val="24"/>
          <w:szCs w:val="24"/>
        </w:rPr>
      </w:pPr>
      <w:del w:id="158" w:author="Author">
        <w:r w:rsidRPr="00A37E99" w:rsidDel="005F4E76">
          <w:rPr>
            <w:sz w:val="24"/>
            <w:szCs w:val="24"/>
          </w:rPr>
          <w:delText>State of Texas Methods of Administration</w:delText>
        </w:r>
        <w:r w:rsidDel="005F4E76">
          <w:rPr>
            <w:sz w:val="24"/>
            <w:szCs w:val="24"/>
          </w:rPr>
          <w:delText xml:space="preserve">:  </w:delText>
        </w:r>
        <w:r w:rsidDel="005F4E76">
          <w:rPr>
            <w:sz w:val="24"/>
            <w:szCs w:val="24"/>
          </w:rPr>
          <w:fldChar w:fldCharType="begin"/>
        </w:r>
        <w:r w:rsidDel="005F4E76">
          <w:rPr>
            <w:sz w:val="24"/>
            <w:szCs w:val="24"/>
          </w:rPr>
          <w:delInstrText xml:space="preserve"> HYPERLINK "</w:delInstrText>
        </w:r>
        <w:r w:rsidRPr="00A10B71" w:rsidDel="005F4E76">
          <w:rPr>
            <w:sz w:val="24"/>
            <w:szCs w:val="24"/>
          </w:rPr>
          <w:delInstrText>http://intra.twc.state.tx.us/intranet/pi/docs/moa.pdf</w:delInstrText>
        </w:r>
        <w:r w:rsidDel="005F4E76">
          <w:rPr>
            <w:sz w:val="24"/>
            <w:szCs w:val="24"/>
          </w:rPr>
          <w:delInstrText xml:space="preserve">" </w:delInstrText>
        </w:r>
        <w:r w:rsidDel="005F4E76">
          <w:rPr>
            <w:sz w:val="24"/>
            <w:szCs w:val="24"/>
          </w:rPr>
          <w:fldChar w:fldCharType="separate"/>
        </w:r>
        <w:r w:rsidRPr="009F51B5" w:rsidDel="005F4E76">
          <w:rPr>
            <w:rStyle w:val="Hyperlink"/>
            <w:sz w:val="24"/>
            <w:szCs w:val="24"/>
          </w:rPr>
          <w:delText>http://intra.twc.state.tx.us/intranet/pi/docs/moa.pdf</w:delText>
        </w:r>
        <w:r w:rsidDel="005F4E76">
          <w:rPr>
            <w:sz w:val="24"/>
            <w:szCs w:val="24"/>
          </w:rPr>
          <w:fldChar w:fldCharType="end"/>
        </w:r>
      </w:del>
    </w:p>
    <w:sectPr w:rsidR="00516DA4" w:rsidRPr="005F4E76" w:rsidSect="00A74953">
      <w:headerReference w:type="even" r:id="rId7"/>
      <w:headerReference w:type="default" r:id="rId8"/>
      <w:footerReference w:type="even" r:id="rId9"/>
      <w:footerReference w:type="default" r:id="rId10"/>
      <w:headerReference w:type="first" r:id="rId11"/>
      <w:footerReference w:type="first" r:id="rId12"/>
      <w:pgSz w:w="12240" w:h="15840" w:code="1"/>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F420D4" w14:textId="77777777" w:rsidR="00503BA2" w:rsidRDefault="00503BA2">
      <w:r>
        <w:separator/>
      </w:r>
    </w:p>
  </w:endnote>
  <w:endnote w:type="continuationSeparator" w:id="0">
    <w:p w14:paraId="1357E6E8" w14:textId="77777777" w:rsidR="00503BA2" w:rsidRDefault="00503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43187" w14:textId="77777777" w:rsidR="0069448D" w:rsidRDefault="0069448D" w:rsidP="00A7495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B5CE123" w14:textId="77777777" w:rsidR="0069448D" w:rsidRDefault="0069448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39E69" w14:textId="40889983" w:rsidR="00A74953" w:rsidRPr="00662197" w:rsidRDefault="00A74953" w:rsidP="00662197">
    <w:pPr>
      <w:pStyle w:val="Footer"/>
      <w:framePr w:wrap="around" w:vAnchor="text" w:hAnchor="page" w:x="7069" w:y="49"/>
      <w:rPr>
        <w:rStyle w:val="PageNumber"/>
        <w:sz w:val="24"/>
        <w:szCs w:val="24"/>
      </w:rPr>
    </w:pPr>
    <w:r w:rsidRPr="00662197">
      <w:rPr>
        <w:rStyle w:val="PageNumber"/>
        <w:sz w:val="24"/>
        <w:szCs w:val="24"/>
      </w:rPr>
      <w:fldChar w:fldCharType="begin"/>
    </w:r>
    <w:r w:rsidRPr="00662197">
      <w:rPr>
        <w:rStyle w:val="PageNumber"/>
        <w:sz w:val="24"/>
        <w:szCs w:val="24"/>
      </w:rPr>
      <w:instrText xml:space="preserve">PAGE  </w:instrText>
    </w:r>
    <w:r w:rsidRPr="00662197">
      <w:rPr>
        <w:rStyle w:val="PageNumber"/>
        <w:sz w:val="24"/>
        <w:szCs w:val="24"/>
      </w:rPr>
      <w:fldChar w:fldCharType="separate"/>
    </w:r>
    <w:r w:rsidR="00550100">
      <w:rPr>
        <w:rStyle w:val="PageNumber"/>
        <w:noProof/>
        <w:sz w:val="24"/>
        <w:szCs w:val="24"/>
      </w:rPr>
      <w:t>5</w:t>
    </w:r>
    <w:r w:rsidRPr="00662197">
      <w:rPr>
        <w:rStyle w:val="PageNumber"/>
        <w:sz w:val="24"/>
        <w:szCs w:val="24"/>
      </w:rPr>
      <w:fldChar w:fldCharType="end"/>
    </w:r>
  </w:p>
  <w:p w14:paraId="43C112FD" w14:textId="437532B3" w:rsidR="0069448D" w:rsidRPr="00662197" w:rsidRDefault="00A74953" w:rsidP="00F11562">
    <w:pPr>
      <w:pStyle w:val="Footer"/>
      <w:ind w:right="360"/>
      <w:rPr>
        <w:sz w:val="24"/>
        <w:szCs w:val="24"/>
      </w:rPr>
    </w:pPr>
    <w:r w:rsidRPr="00662197">
      <w:rPr>
        <w:sz w:val="24"/>
        <w:szCs w:val="24"/>
      </w:rPr>
      <w:t xml:space="preserve">WD Letter </w:t>
    </w:r>
    <w:r w:rsidR="00DB3E52">
      <w:rPr>
        <w:sz w:val="24"/>
        <w:szCs w:val="24"/>
      </w:rPr>
      <w:t>17-07, Change 1</w:t>
    </w:r>
    <w:r w:rsidR="00E45336">
      <w:rPr>
        <w:sz w:val="24"/>
        <w:szCs w:val="24"/>
      </w:rPr>
      <w:t xml:space="preserve">, </w:t>
    </w:r>
    <w:bookmarkStart w:id="159" w:name="_Hlk504737106"/>
    <w:r w:rsidR="00E45336">
      <w:rPr>
        <w:sz w:val="24"/>
        <w:szCs w:val="24"/>
      </w:rPr>
      <w:t>Attachment 1</w:t>
    </w:r>
    <w:bookmarkEnd w:id="159"/>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783E9" w14:textId="77777777" w:rsidR="004A0D58" w:rsidRDefault="004A0D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965F15" w14:textId="77777777" w:rsidR="00503BA2" w:rsidRDefault="00503BA2">
      <w:r>
        <w:separator/>
      </w:r>
    </w:p>
  </w:footnote>
  <w:footnote w:type="continuationSeparator" w:id="0">
    <w:p w14:paraId="6A60773A" w14:textId="77777777" w:rsidR="00503BA2" w:rsidRDefault="00503B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050F8" w14:textId="77777777" w:rsidR="004A0D58" w:rsidRDefault="004A0D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AF355" w14:textId="77777777" w:rsidR="004A0D58" w:rsidRDefault="004A0D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A58DB" w14:textId="0BCEA0C5" w:rsidR="001E264F" w:rsidRDefault="001E264F" w:rsidP="00973FA6">
    <w:pPr>
      <w:pStyle w:val="Header"/>
      <w:jc w:val="center"/>
      <w:rPr>
        <w:b/>
        <w:sz w:val="32"/>
        <w:szCs w:val="32"/>
      </w:rPr>
    </w:pPr>
    <w:r>
      <w:rPr>
        <w:b/>
        <w:sz w:val="32"/>
        <w:szCs w:val="32"/>
      </w:rPr>
      <w:t>Revisions to WD Letter 17-07, Change 1,</w:t>
    </w:r>
  </w:p>
  <w:p w14:paraId="00AB50BB" w14:textId="5A05F5FA" w:rsidR="001E264F" w:rsidRPr="001E264F" w:rsidRDefault="001E264F" w:rsidP="004A0D58">
    <w:pPr>
      <w:pStyle w:val="Header"/>
      <w:spacing w:after="120"/>
      <w:jc w:val="center"/>
      <w:rPr>
        <w:b/>
        <w:sz w:val="32"/>
        <w:szCs w:val="32"/>
      </w:rPr>
    </w:pPr>
    <w:r>
      <w:rPr>
        <w:b/>
        <w:sz w:val="32"/>
        <w:szCs w:val="32"/>
      </w:rPr>
      <w:t>Shown in Track Changes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4" type="#_x0000_t75" style="width:27.6pt;height:21pt" o:bullet="t">
        <v:imagedata r:id="rId1" o:title=""/>
      </v:shape>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9A4918"/>
    <w:multiLevelType w:val="hybridMultilevel"/>
    <w:tmpl w:val="CFA45C48"/>
    <w:lvl w:ilvl="0" w:tplc="68E69FD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50B352E"/>
    <w:multiLevelType w:val="hybridMultilevel"/>
    <w:tmpl w:val="2D4291A6"/>
    <w:lvl w:ilvl="0" w:tplc="68E69FD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CCE60F5"/>
    <w:multiLevelType w:val="hybridMultilevel"/>
    <w:tmpl w:val="B1EC253E"/>
    <w:lvl w:ilvl="0" w:tplc="04090001">
      <w:start w:val="1"/>
      <w:numFmt w:val="bullet"/>
      <w:lvlText w:val=""/>
      <w:lvlJc w:val="left"/>
      <w:pPr>
        <w:tabs>
          <w:tab w:val="num" w:pos="1276"/>
        </w:tabs>
        <w:ind w:left="1276" w:hanging="360"/>
      </w:pPr>
      <w:rPr>
        <w:rFonts w:ascii="Symbol" w:hAnsi="Symbol" w:hint="default"/>
      </w:rPr>
    </w:lvl>
    <w:lvl w:ilvl="1" w:tplc="04090003" w:tentative="1">
      <w:start w:val="1"/>
      <w:numFmt w:val="bullet"/>
      <w:lvlText w:val="o"/>
      <w:lvlJc w:val="left"/>
      <w:pPr>
        <w:tabs>
          <w:tab w:val="num" w:pos="1996"/>
        </w:tabs>
        <w:ind w:left="1996" w:hanging="360"/>
      </w:pPr>
      <w:rPr>
        <w:rFonts w:ascii="Courier New" w:hAnsi="Courier New" w:cs="Courier New" w:hint="default"/>
      </w:rPr>
    </w:lvl>
    <w:lvl w:ilvl="2" w:tplc="04090005" w:tentative="1">
      <w:start w:val="1"/>
      <w:numFmt w:val="bullet"/>
      <w:lvlText w:val=""/>
      <w:lvlJc w:val="left"/>
      <w:pPr>
        <w:tabs>
          <w:tab w:val="num" w:pos="2716"/>
        </w:tabs>
        <w:ind w:left="2716" w:hanging="360"/>
      </w:pPr>
      <w:rPr>
        <w:rFonts w:ascii="Wingdings" w:hAnsi="Wingdings" w:hint="default"/>
      </w:rPr>
    </w:lvl>
    <w:lvl w:ilvl="3" w:tplc="04090001" w:tentative="1">
      <w:start w:val="1"/>
      <w:numFmt w:val="bullet"/>
      <w:lvlText w:val=""/>
      <w:lvlJc w:val="left"/>
      <w:pPr>
        <w:tabs>
          <w:tab w:val="num" w:pos="3436"/>
        </w:tabs>
        <w:ind w:left="3436" w:hanging="360"/>
      </w:pPr>
      <w:rPr>
        <w:rFonts w:ascii="Symbol" w:hAnsi="Symbol" w:hint="default"/>
      </w:rPr>
    </w:lvl>
    <w:lvl w:ilvl="4" w:tplc="04090003" w:tentative="1">
      <w:start w:val="1"/>
      <w:numFmt w:val="bullet"/>
      <w:lvlText w:val="o"/>
      <w:lvlJc w:val="left"/>
      <w:pPr>
        <w:tabs>
          <w:tab w:val="num" w:pos="4156"/>
        </w:tabs>
        <w:ind w:left="4156" w:hanging="360"/>
      </w:pPr>
      <w:rPr>
        <w:rFonts w:ascii="Courier New" w:hAnsi="Courier New" w:cs="Courier New" w:hint="default"/>
      </w:rPr>
    </w:lvl>
    <w:lvl w:ilvl="5" w:tplc="04090005" w:tentative="1">
      <w:start w:val="1"/>
      <w:numFmt w:val="bullet"/>
      <w:lvlText w:val=""/>
      <w:lvlJc w:val="left"/>
      <w:pPr>
        <w:tabs>
          <w:tab w:val="num" w:pos="4876"/>
        </w:tabs>
        <w:ind w:left="4876" w:hanging="360"/>
      </w:pPr>
      <w:rPr>
        <w:rFonts w:ascii="Wingdings" w:hAnsi="Wingdings" w:hint="default"/>
      </w:rPr>
    </w:lvl>
    <w:lvl w:ilvl="6" w:tplc="04090001" w:tentative="1">
      <w:start w:val="1"/>
      <w:numFmt w:val="bullet"/>
      <w:lvlText w:val=""/>
      <w:lvlJc w:val="left"/>
      <w:pPr>
        <w:tabs>
          <w:tab w:val="num" w:pos="5596"/>
        </w:tabs>
        <w:ind w:left="5596" w:hanging="360"/>
      </w:pPr>
      <w:rPr>
        <w:rFonts w:ascii="Symbol" w:hAnsi="Symbol" w:hint="default"/>
      </w:rPr>
    </w:lvl>
    <w:lvl w:ilvl="7" w:tplc="04090003" w:tentative="1">
      <w:start w:val="1"/>
      <w:numFmt w:val="bullet"/>
      <w:lvlText w:val="o"/>
      <w:lvlJc w:val="left"/>
      <w:pPr>
        <w:tabs>
          <w:tab w:val="num" w:pos="6316"/>
        </w:tabs>
        <w:ind w:left="6316" w:hanging="360"/>
      </w:pPr>
      <w:rPr>
        <w:rFonts w:ascii="Courier New" w:hAnsi="Courier New" w:cs="Courier New" w:hint="default"/>
      </w:rPr>
    </w:lvl>
    <w:lvl w:ilvl="8" w:tplc="04090005" w:tentative="1">
      <w:start w:val="1"/>
      <w:numFmt w:val="bullet"/>
      <w:lvlText w:val=""/>
      <w:lvlJc w:val="left"/>
      <w:pPr>
        <w:tabs>
          <w:tab w:val="num" w:pos="7036"/>
        </w:tabs>
        <w:ind w:left="7036" w:hanging="360"/>
      </w:pPr>
      <w:rPr>
        <w:rFonts w:ascii="Wingdings" w:hAnsi="Wingdings" w:hint="default"/>
      </w:rPr>
    </w:lvl>
  </w:abstractNum>
  <w:abstractNum w:abstractNumId="4" w15:restartNumberingAfterBreak="0">
    <w:nsid w:val="24532F4C"/>
    <w:multiLevelType w:val="multilevel"/>
    <w:tmpl w:val="3662A852"/>
    <w:lvl w:ilvl="0">
      <w:start w:val="1"/>
      <w:numFmt w:val="bullet"/>
      <w:lvlText w:val=""/>
      <w:lvlJc w:val="left"/>
      <w:pPr>
        <w:tabs>
          <w:tab w:val="num" w:pos="1800"/>
        </w:tabs>
        <w:ind w:left="1800" w:hanging="360"/>
      </w:pPr>
      <w:rPr>
        <w:rFonts w:ascii="Symbol" w:hAnsi="Symbol" w:hint="default"/>
        <w:b w:val="0"/>
        <w:i w:val="0"/>
        <w:sz w:val="18"/>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273843FC"/>
    <w:multiLevelType w:val="hybridMultilevel"/>
    <w:tmpl w:val="B39013BE"/>
    <w:lvl w:ilvl="0" w:tplc="F6F83E58">
      <w:start w:val="1"/>
      <w:numFmt w:val="bullet"/>
      <w:lvlText w:val=""/>
      <w:lvlJc w:val="left"/>
      <w:pPr>
        <w:tabs>
          <w:tab w:val="num" w:pos="1080"/>
        </w:tabs>
        <w:ind w:left="1080" w:hanging="360"/>
      </w:pPr>
      <w:rPr>
        <w:rFonts w:ascii="Symbol" w:hAnsi="Symbol"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2500EA"/>
    <w:multiLevelType w:val="hybridMultilevel"/>
    <w:tmpl w:val="9B50BB02"/>
    <w:lvl w:ilvl="0" w:tplc="68E69FD8">
      <w:start w:val="1"/>
      <w:numFmt w:val="bullet"/>
      <w:lvlText w:val=""/>
      <w:lvlJc w:val="left"/>
      <w:pPr>
        <w:tabs>
          <w:tab w:val="num" w:pos="1140"/>
        </w:tabs>
        <w:ind w:left="1140" w:hanging="360"/>
      </w:pPr>
      <w:rPr>
        <w:rFonts w:ascii="Symbol" w:hAnsi="Symbol" w:hint="default"/>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7" w15:restartNumberingAfterBreak="0">
    <w:nsid w:val="3D4E1DA9"/>
    <w:multiLevelType w:val="hybridMultilevel"/>
    <w:tmpl w:val="13E21AFA"/>
    <w:lvl w:ilvl="0" w:tplc="5C1AE376">
      <w:start w:val="1"/>
      <w:numFmt w:val="bullet"/>
      <w:lvlText w:val=""/>
      <w:lvlJc w:val="left"/>
      <w:pPr>
        <w:tabs>
          <w:tab w:val="num" w:pos="1800"/>
        </w:tabs>
        <w:ind w:left="1800" w:hanging="360"/>
      </w:pPr>
      <w:rPr>
        <w:rFonts w:ascii="Symbol" w:hAnsi="Symbol" w:hint="default"/>
        <w:b w:val="0"/>
        <w:i w:val="0"/>
        <w:sz w:val="18"/>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3F0854AA"/>
    <w:multiLevelType w:val="hybridMultilevel"/>
    <w:tmpl w:val="0736F868"/>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485236F7"/>
    <w:multiLevelType w:val="hybridMultilevel"/>
    <w:tmpl w:val="A492025A"/>
    <w:lvl w:ilvl="0" w:tplc="68E69FD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58FD2F40"/>
    <w:multiLevelType w:val="hybridMultilevel"/>
    <w:tmpl w:val="32D0B68E"/>
    <w:lvl w:ilvl="0" w:tplc="EBE8E6D6">
      <w:start w:val="1"/>
      <w:numFmt w:val="upperLetter"/>
      <w:lvlText w:val="(%1)"/>
      <w:lvlJc w:val="left"/>
      <w:pPr>
        <w:tabs>
          <w:tab w:val="num" w:pos="1276"/>
        </w:tabs>
        <w:ind w:left="1276" w:hanging="360"/>
      </w:pPr>
      <w:rPr>
        <w:rFonts w:ascii="Times New Roman" w:eastAsia="Times New Roman" w:hAnsi="Times New Roman" w:cs="Times New Roman"/>
      </w:rPr>
    </w:lvl>
    <w:lvl w:ilvl="1" w:tplc="04090003" w:tentative="1">
      <w:start w:val="1"/>
      <w:numFmt w:val="bullet"/>
      <w:lvlText w:val="o"/>
      <w:lvlJc w:val="left"/>
      <w:pPr>
        <w:tabs>
          <w:tab w:val="num" w:pos="1996"/>
        </w:tabs>
        <w:ind w:left="1996" w:hanging="360"/>
      </w:pPr>
      <w:rPr>
        <w:rFonts w:ascii="Courier New" w:hAnsi="Courier New" w:cs="Courier New" w:hint="default"/>
      </w:rPr>
    </w:lvl>
    <w:lvl w:ilvl="2" w:tplc="04090005" w:tentative="1">
      <w:start w:val="1"/>
      <w:numFmt w:val="bullet"/>
      <w:lvlText w:val=""/>
      <w:lvlJc w:val="left"/>
      <w:pPr>
        <w:tabs>
          <w:tab w:val="num" w:pos="2716"/>
        </w:tabs>
        <w:ind w:left="2716" w:hanging="360"/>
      </w:pPr>
      <w:rPr>
        <w:rFonts w:ascii="Wingdings" w:hAnsi="Wingdings" w:hint="default"/>
      </w:rPr>
    </w:lvl>
    <w:lvl w:ilvl="3" w:tplc="04090001" w:tentative="1">
      <w:start w:val="1"/>
      <w:numFmt w:val="bullet"/>
      <w:lvlText w:val=""/>
      <w:lvlJc w:val="left"/>
      <w:pPr>
        <w:tabs>
          <w:tab w:val="num" w:pos="3436"/>
        </w:tabs>
        <w:ind w:left="3436" w:hanging="360"/>
      </w:pPr>
      <w:rPr>
        <w:rFonts w:ascii="Symbol" w:hAnsi="Symbol" w:hint="default"/>
      </w:rPr>
    </w:lvl>
    <w:lvl w:ilvl="4" w:tplc="04090003" w:tentative="1">
      <w:start w:val="1"/>
      <w:numFmt w:val="bullet"/>
      <w:lvlText w:val="o"/>
      <w:lvlJc w:val="left"/>
      <w:pPr>
        <w:tabs>
          <w:tab w:val="num" w:pos="4156"/>
        </w:tabs>
        <w:ind w:left="4156" w:hanging="360"/>
      </w:pPr>
      <w:rPr>
        <w:rFonts w:ascii="Courier New" w:hAnsi="Courier New" w:cs="Courier New" w:hint="default"/>
      </w:rPr>
    </w:lvl>
    <w:lvl w:ilvl="5" w:tplc="04090005" w:tentative="1">
      <w:start w:val="1"/>
      <w:numFmt w:val="bullet"/>
      <w:lvlText w:val=""/>
      <w:lvlJc w:val="left"/>
      <w:pPr>
        <w:tabs>
          <w:tab w:val="num" w:pos="4876"/>
        </w:tabs>
        <w:ind w:left="4876" w:hanging="360"/>
      </w:pPr>
      <w:rPr>
        <w:rFonts w:ascii="Wingdings" w:hAnsi="Wingdings" w:hint="default"/>
      </w:rPr>
    </w:lvl>
    <w:lvl w:ilvl="6" w:tplc="04090001" w:tentative="1">
      <w:start w:val="1"/>
      <w:numFmt w:val="bullet"/>
      <w:lvlText w:val=""/>
      <w:lvlJc w:val="left"/>
      <w:pPr>
        <w:tabs>
          <w:tab w:val="num" w:pos="5596"/>
        </w:tabs>
        <w:ind w:left="5596" w:hanging="360"/>
      </w:pPr>
      <w:rPr>
        <w:rFonts w:ascii="Symbol" w:hAnsi="Symbol" w:hint="default"/>
      </w:rPr>
    </w:lvl>
    <w:lvl w:ilvl="7" w:tplc="04090003" w:tentative="1">
      <w:start w:val="1"/>
      <w:numFmt w:val="bullet"/>
      <w:lvlText w:val="o"/>
      <w:lvlJc w:val="left"/>
      <w:pPr>
        <w:tabs>
          <w:tab w:val="num" w:pos="6316"/>
        </w:tabs>
        <w:ind w:left="6316" w:hanging="360"/>
      </w:pPr>
      <w:rPr>
        <w:rFonts w:ascii="Courier New" w:hAnsi="Courier New" w:cs="Courier New" w:hint="default"/>
      </w:rPr>
    </w:lvl>
    <w:lvl w:ilvl="8" w:tplc="04090005" w:tentative="1">
      <w:start w:val="1"/>
      <w:numFmt w:val="bullet"/>
      <w:lvlText w:val=""/>
      <w:lvlJc w:val="left"/>
      <w:pPr>
        <w:tabs>
          <w:tab w:val="num" w:pos="7036"/>
        </w:tabs>
        <w:ind w:left="7036" w:hanging="360"/>
      </w:pPr>
      <w:rPr>
        <w:rFonts w:ascii="Wingdings" w:hAnsi="Wingdings" w:hint="default"/>
      </w:rPr>
    </w:lvl>
  </w:abstractNum>
  <w:abstractNum w:abstractNumId="11" w15:restartNumberingAfterBreak="0">
    <w:nsid w:val="5D456669"/>
    <w:multiLevelType w:val="hybridMultilevel"/>
    <w:tmpl w:val="3662A852"/>
    <w:lvl w:ilvl="0" w:tplc="04090001">
      <w:start w:val="1"/>
      <w:numFmt w:val="bullet"/>
      <w:lvlText w:val=""/>
      <w:lvlJc w:val="left"/>
      <w:pPr>
        <w:tabs>
          <w:tab w:val="num" w:pos="1800"/>
        </w:tabs>
        <w:ind w:left="1800" w:hanging="360"/>
      </w:pPr>
      <w:rPr>
        <w:rFonts w:ascii="Symbol" w:hAnsi="Symbol" w:hint="default"/>
        <w:b w:val="0"/>
        <w:i w:val="0"/>
        <w:sz w:val="18"/>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640722FB"/>
    <w:multiLevelType w:val="hybridMultilevel"/>
    <w:tmpl w:val="71AE7FC0"/>
    <w:lvl w:ilvl="0" w:tplc="68E69FD8">
      <w:start w:val="1"/>
      <w:numFmt w:val="bullet"/>
      <w:lvlText w:val=""/>
      <w:lvlJc w:val="left"/>
      <w:pPr>
        <w:tabs>
          <w:tab w:val="num" w:pos="1140"/>
        </w:tabs>
        <w:ind w:left="1140" w:hanging="360"/>
      </w:pPr>
      <w:rPr>
        <w:rFonts w:ascii="Symbol" w:hAnsi="Symbol" w:hint="default"/>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13" w15:restartNumberingAfterBreak="0">
    <w:nsid w:val="64113F81"/>
    <w:multiLevelType w:val="hybridMultilevel"/>
    <w:tmpl w:val="D946D7CE"/>
    <w:lvl w:ilvl="0" w:tplc="68E69FD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69F77504"/>
    <w:multiLevelType w:val="multilevel"/>
    <w:tmpl w:val="13E21AFA"/>
    <w:lvl w:ilvl="0">
      <w:start w:val="1"/>
      <w:numFmt w:val="bullet"/>
      <w:lvlText w:val=""/>
      <w:lvlJc w:val="left"/>
      <w:pPr>
        <w:tabs>
          <w:tab w:val="num" w:pos="1800"/>
        </w:tabs>
        <w:ind w:left="1800" w:hanging="360"/>
      </w:pPr>
      <w:rPr>
        <w:rFonts w:ascii="Symbol" w:hAnsi="Symbol" w:hint="default"/>
        <w:b w:val="0"/>
        <w:i w:val="0"/>
        <w:sz w:val="18"/>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6F0C7D57"/>
    <w:multiLevelType w:val="hybridMultilevel"/>
    <w:tmpl w:val="8A0697F2"/>
    <w:lvl w:ilvl="0" w:tplc="68E69FD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7325128E"/>
    <w:multiLevelType w:val="hybridMultilevel"/>
    <w:tmpl w:val="247E431A"/>
    <w:lvl w:ilvl="0" w:tplc="68E69FD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2"/>
  </w:num>
  <w:num w:numId="3">
    <w:abstractNumId w:val="6"/>
  </w:num>
  <w:num w:numId="4">
    <w:abstractNumId w:val="13"/>
  </w:num>
  <w:num w:numId="5">
    <w:abstractNumId w:val="9"/>
  </w:num>
  <w:num w:numId="6">
    <w:abstractNumId w:val="15"/>
  </w:num>
  <w:num w:numId="7">
    <w:abstractNumId w:val="2"/>
  </w:num>
  <w:num w:numId="8">
    <w:abstractNumId w:val="16"/>
  </w:num>
  <w:num w:numId="9">
    <w:abstractNumId w:val="1"/>
  </w:num>
  <w:num w:numId="10">
    <w:abstractNumId w:val="7"/>
  </w:num>
  <w:num w:numId="11">
    <w:abstractNumId w:val="14"/>
  </w:num>
  <w:num w:numId="12">
    <w:abstractNumId w:val="11"/>
  </w:num>
  <w:num w:numId="13">
    <w:abstractNumId w:val="4"/>
  </w:num>
  <w:num w:numId="14">
    <w:abstractNumId w:val="5"/>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en-US" w:vendorID="64" w:dllVersion="6"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0C3"/>
    <w:rsid w:val="000052D7"/>
    <w:rsid w:val="00007BCD"/>
    <w:rsid w:val="00011F92"/>
    <w:rsid w:val="0001456D"/>
    <w:rsid w:val="000156F3"/>
    <w:rsid w:val="00015ABF"/>
    <w:rsid w:val="00016098"/>
    <w:rsid w:val="0002154B"/>
    <w:rsid w:val="00025887"/>
    <w:rsid w:val="00027685"/>
    <w:rsid w:val="00034527"/>
    <w:rsid w:val="000402A2"/>
    <w:rsid w:val="00042766"/>
    <w:rsid w:val="000457AF"/>
    <w:rsid w:val="00046103"/>
    <w:rsid w:val="00047C4F"/>
    <w:rsid w:val="00051A24"/>
    <w:rsid w:val="00053998"/>
    <w:rsid w:val="00057C09"/>
    <w:rsid w:val="0006614B"/>
    <w:rsid w:val="000679F1"/>
    <w:rsid w:val="000712E2"/>
    <w:rsid w:val="00073867"/>
    <w:rsid w:val="0007428E"/>
    <w:rsid w:val="00080E33"/>
    <w:rsid w:val="0008412B"/>
    <w:rsid w:val="000863CF"/>
    <w:rsid w:val="00092E1C"/>
    <w:rsid w:val="00093DD7"/>
    <w:rsid w:val="00093F45"/>
    <w:rsid w:val="000979A2"/>
    <w:rsid w:val="000A0CC1"/>
    <w:rsid w:val="000B38D3"/>
    <w:rsid w:val="000C0420"/>
    <w:rsid w:val="000D03A7"/>
    <w:rsid w:val="000D0700"/>
    <w:rsid w:val="000D1B21"/>
    <w:rsid w:val="000E357C"/>
    <w:rsid w:val="000F07D2"/>
    <w:rsid w:val="000F159F"/>
    <w:rsid w:val="000F7BAC"/>
    <w:rsid w:val="00103FC3"/>
    <w:rsid w:val="00104D51"/>
    <w:rsid w:val="0011282C"/>
    <w:rsid w:val="0011288C"/>
    <w:rsid w:val="00113CFE"/>
    <w:rsid w:val="00115769"/>
    <w:rsid w:val="001158F3"/>
    <w:rsid w:val="00131311"/>
    <w:rsid w:val="00134482"/>
    <w:rsid w:val="00136FE1"/>
    <w:rsid w:val="00142DE5"/>
    <w:rsid w:val="001438A0"/>
    <w:rsid w:val="00144AC0"/>
    <w:rsid w:val="0015112B"/>
    <w:rsid w:val="001522D0"/>
    <w:rsid w:val="001568A8"/>
    <w:rsid w:val="001666B0"/>
    <w:rsid w:val="001753AE"/>
    <w:rsid w:val="0017597A"/>
    <w:rsid w:val="00184682"/>
    <w:rsid w:val="00194689"/>
    <w:rsid w:val="00195C50"/>
    <w:rsid w:val="001A1AAF"/>
    <w:rsid w:val="001A2618"/>
    <w:rsid w:val="001A48FE"/>
    <w:rsid w:val="001B14FC"/>
    <w:rsid w:val="001B2677"/>
    <w:rsid w:val="001C3B6F"/>
    <w:rsid w:val="001C61B9"/>
    <w:rsid w:val="001D557F"/>
    <w:rsid w:val="001D75D6"/>
    <w:rsid w:val="001E043E"/>
    <w:rsid w:val="001E264F"/>
    <w:rsid w:val="001E4A56"/>
    <w:rsid w:val="001E5BF9"/>
    <w:rsid w:val="00201EE7"/>
    <w:rsid w:val="00201F24"/>
    <w:rsid w:val="0020275B"/>
    <w:rsid w:val="002107D8"/>
    <w:rsid w:val="00214F07"/>
    <w:rsid w:val="00216CF4"/>
    <w:rsid w:val="00220114"/>
    <w:rsid w:val="00220BF2"/>
    <w:rsid w:val="00223D06"/>
    <w:rsid w:val="002436A8"/>
    <w:rsid w:val="0024786B"/>
    <w:rsid w:val="00256BD2"/>
    <w:rsid w:val="00271E1E"/>
    <w:rsid w:val="0027334D"/>
    <w:rsid w:val="00277B2F"/>
    <w:rsid w:val="0028197F"/>
    <w:rsid w:val="002835F5"/>
    <w:rsid w:val="00283A6E"/>
    <w:rsid w:val="00294FAA"/>
    <w:rsid w:val="00295E2D"/>
    <w:rsid w:val="002A4C15"/>
    <w:rsid w:val="002A7AE8"/>
    <w:rsid w:val="002B27E5"/>
    <w:rsid w:val="002B5A20"/>
    <w:rsid w:val="002C1746"/>
    <w:rsid w:val="002C28F9"/>
    <w:rsid w:val="002C66AC"/>
    <w:rsid w:val="002D38EC"/>
    <w:rsid w:val="002D7CE4"/>
    <w:rsid w:val="002E0C57"/>
    <w:rsid w:val="002E4080"/>
    <w:rsid w:val="002F292A"/>
    <w:rsid w:val="002F6C82"/>
    <w:rsid w:val="002F6FF7"/>
    <w:rsid w:val="003029E8"/>
    <w:rsid w:val="0030305D"/>
    <w:rsid w:val="00311B2D"/>
    <w:rsid w:val="00312BD5"/>
    <w:rsid w:val="00314AFD"/>
    <w:rsid w:val="00316436"/>
    <w:rsid w:val="0031686F"/>
    <w:rsid w:val="00322F05"/>
    <w:rsid w:val="00335D87"/>
    <w:rsid w:val="00337312"/>
    <w:rsid w:val="00345AB7"/>
    <w:rsid w:val="00347D50"/>
    <w:rsid w:val="0035045D"/>
    <w:rsid w:val="00353C72"/>
    <w:rsid w:val="00354697"/>
    <w:rsid w:val="003554CA"/>
    <w:rsid w:val="00356617"/>
    <w:rsid w:val="003674C9"/>
    <w:rsid w:val="00372FCC"/>
    <w:rsid w:val="00374F9E"/>
    <w:rsid w:val="003813A4"/>
    <w:rsid w:val="0038419C"/>
    <w:rsid w:val="00390868"/>
    <w:rsid w:val="003910AB"/>
    <w:rsid w:val="00391D64"/>
    <w:rsid w:val="00392B48"/>
    <w:rsid w:val="0039497B"/>
    <w:rsid w:val="003A3D78"/>
    <w:rsid w:val="003A47DE"/>
    <w:rsid w:val="003A4F0B"/>
    <w:rsid w:val="003B0031"/>
    <w:rsid w:val="003B2A48"/>
    <w:rsid w:val="003B7958"/>
    <w:rsid w:val="003C4693"/>
    <w:rsid w:val="003C4F2F"/>
    <w:rsid w:val="003C510F"/>
    <w:rsid w:val="003D27FF"/>
    <w:rsid w:val="003D2B54"/>
    <w:rsid w:val="003D4F3B"/>
    <w:rsid w:val="003D7DBF"/>
    <w:rsid w:val="003E64C9"/>
    <w:rsid w:val="003E710A"/>
    <w:rsid w:val="003F3552"/>
    <w:rsid w:val="003F445A"/>
    <w:rsid w:val="004004E5"/>
    <w:rsid w:val="00400AE9"/>
    <w:rsid w:val="004071D4"/>
    <w:rsid w:val="004104ED"/>
    <w:rsid w:val="00412E99"/>
    <w:rsid w:val="00413AC1"/>
    <w:rsid w:val="0041648B"/>
    <w:rsid w:val="00421833"/>
    <w:rsid w:val="00423728"/>
    <w:rsid w:val="00430702"/>
    <w:rsid w:val="004348A6"/>
    <w:rsid w:val="00437FFA"/>
    <w:rsid w:val="00441FDA"/>
    <w:rsid w:val="00444778"/>
    <w:rsid w:val="00447062"/>
    <w:rsid w:val="004474FA"/>
    <w:rsid w:val="004522FA"/>
    <w:rsid w:val="004527EA"/>
    <w:rsid w:val="004611DD"/>
    <w:rsid w:val="0046534C"/>
    <w:rsid w:val="004654CB"/>
    <w:rsid w:val="0047204E"/>
    <w:rsid w:val="0047681E"/>
    <w:rsid w:val="0047711A"/>
    <w:rsid w:val="004821E1"/>
    <w:rsid w:val="004830B5"/>
    <w:rsid w:val="00483E18"/>
    <w:rsid w:val="0049019B"/>
    <w:rsid w:val="00496FA3"/>
    <w:rsid w:val="004A0D58"/>
    <w:rsid w:val="004A3FBC"/>
    <w:rsid w:val="004A4EA5"/>
    <w:rsid w:val="004A50C3"/>
    <w:rsid w:val="004B0069"/>
    <w:rsid w:val="004B1DB6"/>
    <w:rsid w:val="004C02EC"/>
    <w:rsid w:val="004C0737"/>
    <w:rsid w:val="004C419D"/>
    <w:rsid w:val="004C7B86"/>
    <w:rsid w:val="004D15A7"/>
    <w:rsid w:val="004D2239"/>
    <w:rsid w:val="004D3762"/>
    <w:rsid w:val="004D4EF6"/>
    <w:rsid w:val="004E037B"/>
    <w:rsid w:val="004E5FA5"/>
    <w:rsid w:val="004E6BF4"/>
    <w:rsid w:val="004F6D1D"/>
    <w:rsid w:val="00503BA2"/>
    <w:rsid w:val="005055F8"/>
    <w:rsid w:val="00513B92"/>
    <w:rsid w:val="00516DA4"/>
    <w:rsid w:val="00524578"/>
    <w:rsid w:val="005337A8"/>
    <w:rsid w:val="00535929"/>
    <w:rsid w:val="005476E6"/>
    <w:rsid w:val="00550100"/>
    <w:rsid w:val="00553DDF"/>
    <w:rsid w:val="00555068"/>
    <w:rsid w:val="005576CE"/>
    <w:rsid w:val="00557C1C"/>
    <w:rsid w:val="00561817"/>
    <w:rsid w:val="00561CED"/>
    <w:rsid w:val="005652BB"/>
    <w:rsid w:val="00565E90"/>
    <w:rsid w:val="005667C0"/>
    <w:rsid w:val="005711FE"/>
    <w:rsid w:val="005734F0"/>
    <w:rsid w:val="00574CD8"/>
    <w:rsid w:val="005866A2"/>
    <w:rsid w:val="00590E08"/>
    <w:rsid w:val="00592537"/>
    <w:rsid w:val="00592A66"/>
    <w:rsid w:val="005A0A82"/>
    <w:rsid w:val="005A2D7C"/>
    <w:rsid w:val="005A6230"/>
    <w:rsid w:val="005A62A1"/>
    <w:rsid w:val="005A75A0"/>
    <w:rsid w:val="005C43D4"/>
    <w:rsid w:val="005C606A"/>
    <w:rsid w:val="005D0127"/>
    <w:rsid w:val="005D2C6C"/>
    <w:rsid w:val="005D3860"/>
    <w:rsid w:val="005F1631"/>
    <w:rsid w:val="005F2965"/>
    <w:rsid w:val="005F45E1"/>
    <w:rsid w:val="005F4E76"/>
    <w:rsid w:val="00610F2B"/>
    <w:rsid w:val="0061471E"/>
    <w:rsid w:val="006159DB"/>
    <w:rsid w:val="006173FC"/>
    <w:rsid w:val="0062413A"/>
    <w:rsid w:val="006244CE"/>
    <w:rsid w:val="006328CC"/>
    <w:rsid w:val="0063315A"/>
    <w:rsid w:val="00635B68"/>
    <w:rsid w:val="00636F12"/>
    <w:rsid w:val="006372A7"/>
    <w:rsid w:val="006427B5"/>
    <w:rsid w:val="00643C1F"/>
    <w:rsid w:val="00650286"/>
    <w:rsid w:val="006514AE"/>
    <w:rsid w:val="006574EB"/>
    <w:rsid w:val="006617E3"/>
    <w:rsid w:val="00662197"/>
    <w:rsid w:val="00662415"/>
    <w:rsid w:val="00670CEF"/>
    <w:rsid w:val="00670E3A"/>
    <w:rsid w:val="00672A0A"/>
    <w:rsid w:val="00674942"/>
    <w:rsid w:val="006816D1"/>
    <w:rsid w:val="00681E0C"/>
    <w:rsid w:val="0068213D"/>
    <w:rsid w:val="0068481C"/>
    <w:rsid w:val="00685D4B"/>
    <w:rsid w:val="0069027E"/>
    <w:rsid w:val="00691830"/>
    <w:rsid w:val="0069448D"/>
    <w:rsid w:val="006A618C"/>
    <w:rsid w:val="006A6A4A"/>
    <w:rsid w:val="006A6CB8"/>
    <w:rsid w:val="006A7114"/>
    <w:rsid w:val="006B2B25"/>
    <w:rsid w:val="006B3F19"/>
    <w:rsid w:val="006B593B"/>
    <w:rsid w:val="006C0BF7"/>
    <w:rsid w:val="006C1FA5"/>
    <w:rsid w:val="006C219E"/>
    <w:rsid w:val="006C75C9"/>
    <w:rsid w:val="006D3DD3"/>
    <w:rsid w:val="006D56BE"/>
    <w:rsid w:val="006D6EA9"/>
    <w:rsid w:val="006D6FB7"/>
    <w:rsid w:val="006E012E"/>
    <w:rsid w:val="006E70F6"/>
    <w:rsid w:val="006F0A31"/>
    <w:rsid w:val="006F49C7"/>
    <w:rsid w:val="007027BC"/>
    <w:rsid w:val="0070289B"/>
    <w:rsid w:val="00702AF6"/>
    <w:rsid w:val="007050B7"/>
    <w:rsid w:val="00710ACB"/>
    <w:rsid w:val="007145D5"/>
    <w:rsid w:val="0071707D"/>
    <w:rsid w:val="00722AC9"/>
    <w:rsid w:val="00726B14"/>
    <w:rsid w:val="0073572F"/>
    <w:rsid w:val="00740C32"/>
    <w:rsid w:val="00741886"/>
    <w:rsid w:val="007469EC"/>
    <w:rsid w:val="0075131C"/>
    <w:rsid w:val="007552F5"/>
    <w:rsid w:val="007559DC"/>
    <w:rsid w:val="0076474C"/>
    <w:rsid w:val="00764C1C"/>
    <w:rsid w:val="0076585F"/>
    <w:rsid w:val="00770524"/>
    <w:rsid w:val="00770A2C"/>
    <w:rsid w:val="0077140E"/>
    <w:rsid w:val="00773337"/>
    <w:rsid w:val="007758EB"/>
    <w:rsid w:val="00781FF7"/>
    <w:rsid w:val="00785AEE"/>
    <w:rsid w:val="00796E1C"/>
    <w:rsid w:val="0079787B"/>
    <w:rsid w:val="007A16FA"/>
    <w:rsid w:val="007A3CAD"/>
    <w:rsid w:val="007A705B"/>
    <w:rsid w:val="007A757C"/>
    <w:rsid w:val="007B06BF"/>
    <w:rsid w:val="007B2D07"/>
    <w:rsid w:val="007C200E"/>
    <w:rsid w:val="007C29A6"/>
    <w:rsid w:val="007C37DD"/>
    <w:rsid w:val="007C3E4B"/>
    <w:rsid w:val="007C5980"/>
    <w:rsid w:val="007C5D7C"/>
    <w:rsid w:val="007C6E04"/>
    <w:rsid w:val="007C7C33"/>
    <w:rsid w:val="007D10DD"/>
    <w:rsid w:val="007D30F9"/>
    <w:rsid w:val="007D37E1"/>
    <w:rsid w:val="007D741A"/>
    <w:rsid w:val="007E18F9"/>
    <w:rsid w:val="007E3376"/>
    <w:rsid w:val="007E4F56"/>
    <w:rsid w:val="007F28A6"/>
    <w:rsid w:val="007F3641"/>
    <w:rsid w:val="007F73F2"/>
    <w:rsid w:val="008136F3"/>
    <w:rsid w:val="008141E9"/>
    <w:rsid w:val="00815147"/>
    <w:rsid w:val="008233D5"/>
    <w:rsid w:val="00823827"/>
    <w:rsid w:val="00827E30"/>
    <w:rsid w:val="0083220C"/>
    <w:rsid w:val="00833F61"/>
    <w:rsid w:val="00840902"/>
    <w:rsid w:val="0084225D"/>
    <w:rsid w:val="00843609"/>
    <w:rsid w:val="0084367C"/>
    <w:rsid w:val="008438AA"/>
    <w:rsid w:val="00846AEF"/>
    <w:rsid w:val="0085222F"/>
    <w:rsid w:val="00852AF8"/>
    <w:rsid w:val="0086638F"/>
    <w:rsid w:val="00871F40"/>
    <w:rsid w:val="00874ED8"/>
    <w:rsid w:val="00875D73"/>
    <w:rsid w:val="0088156E"/>
    <w:rsid w:val="00881F67"/>
    <w:rsid w:val="008950FF"/>
    <w:rsid w:val="008A0608"/>
    <w:rsid w:val="008A582F"/>
    <w:rsid w:val="008A6397"/>
    <w:rsid w:val="008A6691"/>
    <w:rsid w:val="008B5150"/>
    <w:rsid w:val="008C70F5"/>
    <w:rsid w:val="008D5ACA"/>
    <w:rsid w:val="008D5AF1"/>
    <w:rsid w:val="008F3BE0"/>
    <w:rsid w:val="008F48E7"/>
    <w:rsid w:val="00900CE7"/>
    <w:rsid w:val="0090772F"/>
    <w:rsid w:val="00920AD0"/>
    <w:rsid w:val="00924312"/>
    <w:rsid w:val="00932335"/>
    <w:rsid w:val="009368FA"/>
    <w:rsid w:val="009504AF"/>
    <w:rsid w:val="00952A65"/>
    <w:rsid w:val="00953429"/>
    <w:rsid w:val="0095357E"/>
    <w:rsid w:val="00954252"/>
    <w:rsid w:val="00956C42"/>
    <w:rsid w:val="00957947"/>
    <w:rsid w:val="009606AC"/>
    <w:rsid w:val="0096674C"/>
    <w:rsid w:val="00971313"/>
    <w:rsid w:val="00973FA6"/>
    <w:rsid w:val="0097565B"/>
    <w:rsid w:val="00976ECC"/>
    <w:rsid w:val="00983227"/>
    <w:rsid w:val="00994305"/>
    <w:rsid w:val="00994B1B"/>
    <w:rsid w:val="009973D6"/>
    <w:rsid w:val="009A35C2"/>
    <w:rsid w:val="009A433F"/>
    <w:rsid w:val="009B1DF9"/>
    <w:rsid w:val="009B5C82"/>
    <w:rsid w:val="009C1D81"/>
    <w:rsid w:val="009C225D"/>
    <w:rsid w:val="009C6258"/>
    <w:rsid w:val="009E5EE8"/>
    <w:rsid w:val="009F11D3"/>
    <w:rsid w:val="00A0005A"/>
    <w:rsid w:val="00A022F3"/>
    <w:rsid w:val="00A0283D"/>
    <w:rsid w:val="00A061AD"/>
    <w:rsid w:val="00A066F3"/>
    <w:rsid w:val="00A07921"/>
    <w:rsid w:val="00A113DC"/>
    <w:rsid w:val="00A21E52"/>
    <w:rsid w:val="00A267FD"/>
    <w:rsid w:val="00A33F5E"/>
    <w:rsid w:val="00A426A5"/>
    <w:rsid w:val="00A46781"/>
    <w:rsid w:val="00A479F1"/>
    <w:rsid w:val="00A52827"/>
    <w:rsid w:val="00A531E8"/>
    <w:rsid w:val="00A54EA3"/>
    <w:rsid w:val="00A65142"/>
    <w:rsid w:val="00A65A4B"/>
    <w:rsid w:val="00A667A9"/>
    <w:rsid w:val="00A74953"/>
    <w:rsid w:val="00A76ECB"/>
    <w:rsid w:val="00A775D5"/>
    <w:rsid w:val="00A87EDD"/>
    <w:rsid w:val="00A91803"/>
    <w:rsid w:val="00A93CEC"/>
    <w:rsid w:val="00AA74D4"/>
    <w:rsid w:val="00AB0031"/>
    <w:rsid w:val="00AB2AFB"/>
    <w:rsid w:val="00AB431E"/>
    <w:rsid w:val="00AB4BFF"/>
    <w:rsid w:val="00AC212E"/>
    <w:rsid w:val="00AD1AE7"/>
    <w:rsid w:val="00AD27B6"/>
    <w:rsid w:val="00AD3344"/>
    <w:rsid w:val="00AD4795"/>
    <w:rsid w:val="00AD5715"/>
    <w:rsid w:val="00AE308E"/>
    <w:rsid w:val="00AF0341"/>
    <w:rsid w:val="00AF1855"/>
    <w:rsid w:val="00AF70DC"/>
    <w:rsid w:val="00B00B2F"/>
    <w:rsid w:val="00B05990"/>
    <w:rsid w:val="00B05A58"/>
    <w:rsid w:val="00B05B47"/>
    <w:rsid w:val="00B17FAF"/>
    <w:rsid w:val="00B24EF5"/>
    <w:rsid w:val="00B25849"/>
    <w:rsid w:val="00B3233B"/>
    <w:rsid w:val="00B33CAB"/>
    <w:rsid w:val="00B342CD"/>
    <w:rsid w:val="00B34315"/>
    <w:rsid w:val="00B3463E"/>
    <w:rsid w:val="00B40FA3"/>
    <w:rsid w:val="00B427FA"/>
    <w:rsid w:val="00B511B9"/>
    <w:rsid w:val="00B5200E"/>
    <w:rsid w:val="00B52922"/>
    <w:rsid w:val="00B540EB"/>
    <w:rsid w:val="00B60015"/>
    <w:rsid w:val="00B6079D"/>
    <w:rsid w:val="00B614BD"/>
    <w:rsid w:val="00B6269B"/>
    <w:rsid w:val="00B6649D"/>
    <w:rsid w:val="00B70C4A"/>
    <w:rsid w:val="00B8527D"/>
    <w:rsid w:val="00B86698"/>
    <w:rsid w:val="00B87A5E"/>
    <w:rsid w:val="00B91024"/>
    <w:rsid w:val="00B97984"/>
    <w:rsid w:val="00BA25DB"/>
    <w:rsid w:val="00BA5837"/>
    <w:rsid w:val="00BB4FE7"/>
    <w:rsid w:val="00BB55C0"/>
    <w:rsid w:val="00BD26F7"/>
    <w:rsid w:val="00BE184C"/>
    <w:rsid w:val="00BE43FD"/>
    <w:rsid w:val="00BE4EB9"/>
    <w:rsid w:val="00BE5C30"/>
    <w:rsid w:val="00BF32CC"/>
    <w:rsid w:val="00BF44AD"/>
    <w:rsid w:val="00C006F6"/>
    <w:rsid w:val="00C01F32"/>
    <w:rsid w:val="00C055A1"/>
    <w:rsid w:val="00C1261D"/>
    <w:rsid w:val="00C16D02"/>
    <w:rsid w:val="00C2038D"/>
    <w:rsid w:val="00C22901"/>
    <w:rsid w:val="00C23C38"/>
    <w:rsid w:val="00C264BD"/>
    <w:rsid w:val="00C312C4"/>
    <w:rsid w:val="00C331C1"/>
    <w:rsid w:val="00C33A29"/>
    <w:rsid w:val="00C3616E"/>
    <w:rsid w:val="00C42998"/>
    <w:rsid w:val="00C45204"/>
    <w:rsid w:val="00C46F48"/>
    <w:rsid w:val="00C53C09"/>
    <w:rsid w:val="00C540A0"/>
    <w:rsid w:val="00C54171"/>
    <w:rsid w:val="00C54482"/>
    <w:rsid w:val="00C574C9"/>
    <w:rsid w:val="00C60E76"/>
    <w:rsid w:val="00C620D5"/>
    <w:rsid w:val="00C62A2B"/>
    <w:rsid w:val="00C71F46"/>
    <w:rsid w:val="00C7235B"/>
    <w:rsid w:val="00C76694"/>
    <w:rsid w:val="00C87B96"/>
    <w:rsid w:val="00C90DBD"/>
    <w:rsid w:val="00C9445A"/>
    <w:rsid w:val="00C95614"/>
    <w:rsid w:val="00C95765"/>
    <w:rsid w:val="00CA47D5"/>
    <w:rsid w:val="00CB0760"/>
    <w:rsid w:val="00CB1932"/>
    <w:rsid w:val="00CB357E"/>
    <w:rsid w:val="00CB57BE"/>
    <w:rsid w:val="00CB5EFB"/>
    <w:rsid w:val="00CB63C5"/>
    <w:rsid w:val="00CC13EA"/>
    <w:rsid w:val="00CC2AA8"/>
    <w:rsid w:val="00CD4D50"/>
    <w:rsid w:val="00CD7488"/>
    <w:rsid w:val="00CD7E8E"/>
    <w:rsid w:val="00CE09FF"/>
    <w:rsid w:val="00CE4C41"/>
    <w:rsid w:val="00CE51AC"/>
    <w:rsid w:val="00CE6C5B"/>
    <w:rsid w:val="00CF24CF"/>
    <w:rsid w:val="00CF59F3"/>
    <w:rsid w:val="00CF6220"/>
    <w:rsid w:val="00D06EA3"/>
    <w:rsid w:val="00D12B5C"/>
    <w:rsid w:val="00D21F08"/>
    <w:rsid w:val="00D22126"/>
    <w:rsid w:val="00D24005"/>
    <w:rsid w:val="00D25198"/>
    <w:rsid w:val="00D30755"/>
    <w:rsid w:val="00D3091E"/>
    <w:rsid w:val="00D30B26"/>
    <w:rsid w:val="00D346BE"/>
    <w:rsid w:val="00D401DE"/>
    <w:rsid w:val="00D41DCD"/>
    <w:rsid w:val="00D42929"/>
    <w:rsid w:val="00D43E5A"/>
    <w:rsid w:val="00D44D84"/>
    <w:rsid w:val="00D4555F"/>
    <w:rsid w:val="00D45EDE"/>
    <w:rsid w:val="00D54164"/>
    <w:rsid w:val="00D6216D"/>
    <w:rsid w:val="00D64E31"/>
    <w:rsid w:val="00D65614"/>
    <w:rsid w:val="00D71ED6"/>
    <w:rsid w:val="00D81233"/>
    <w:rsid w:val="00DA53BA"/>
    <w:rsid w:val="00DA6FD7"/>
    <w:rsid w:val="00DB04AB"/>
    <w:rsid w:val="00DB0625"/>
    <w:rsid w:val="00DB0981"/>
    <w:rsid w:val="00DB3E52"/>
    <w:rsid w:val="00DB41FB"/>
    <w:rsid w:val="00DD4FD8"/>
    <w:rsid w:val="00DE2BBA"/>
    <w:rsid w:val="00DE3187"/>
    <w:rsid w:val="00DF68B6"/>
    <w:rsid w:val="00DF7285"/>
    <w:rsid w:val="00E00987"/>
    <w:rsid w:val="00E13626"/>
    <w:rsid w:val="00E14976"/>
    <w:rsid w:val="00E228E1"/>
    <w:rsid w:val="00E31396"/>
    <w:rsid w:val="00E3322B"/>
    <w:rsid w:val="00E3369D"/>
    <w:rsid w:val="00E36E9A"/>
    <w:rsid w:val="00E45336"/>
    <w:rsid w:val="00E46759"/>
    <w:rsid w:val="00E50D4A"/>
    <w:rsid w:val="00E513AA"/>
    <w:rsid w:val="00E52F44"/>
    <w:rsid w:val="00E56B7A"/>
    <w:rsid w:val="00E60B60"/>
    <w:rsid w:val="00E61FC0"/>
    <w:rsid w:val="00E638EB"/>
    <w:rsid w:val="00E70F62"/>
    <w:rsid w:val="00E75C01"/>
    <w:rsid w:val="00E769C2"/>
    <w:rsid w:val="00E817D5"/>
    <w:rsid w:val="00E81B66"/>
    <w:rsid w:val="00E878CF"/>
    <w:rsid w:val="00E90A19"/>
    <w:rsid w:val="00E9319B"/>
    <w:rsid w:val="00EA51AB"/>
    <w:rsid w:val="00EB1822"/>
    <w:rsid w:val="00EC46A7"/>
    <w:rsid w:val="00ED0651"/>
    <w:rsid w:val="00ED17C7"/>
    <w:rsid w:val="00ED3E6F"/>
    <w:rsid w:val="00ED4B26"/>
    <w:rsid w:val="00ED55A5"/>
    <w:rsid w:val="00ED6F31"/>
    <w:rsid w:val="00EE12A0"/>
    <w:rsid w:val="00EE2BA7"/>
    <w:rsid w:val="00EE4172"/>
    <w:rsid w:val="00EE559C"/>
    <w:rsid w:val="00EF0495"/>
    <w:rsid w:val="00EF08EE"/>
    <w:rsid w:val="00EF160D"/>
    <w:rsid w:val="00EF17FD"/>
    <w:rsid w:val="00EF3E2E"/>
    <w:rsid w:val="00EF6411"/>
    <w:rsid w:val="00F047D0"/>
    <w:rsid w:val="00F11562"/>
    <w:rsid w:val="00F16828"/>
    <w:rsid w:val="00F16DE9"/>
    <w:rsid w:val="00F20615"/>
    <w:rsid w:val="00F215BC"/>
    <w:rsid w:val="00F24D8A"/>
    <w:rsid w:val="00F2716D"/>
    <w:rsid w:val="00F33DB5"/>
    <w:rsid w:val="00F40CC0"/>
    <w:rsid w:val="00F454E9"/>
    <w:rsid w:val="00F45FC1"/>
    <w:rsid w:val="00F461B9"/>
    <w:rsid w:val="00F46406"/>
    <w:rsid w:val="00F52107"/>
    <w:rsid w:val="00F63771"/>
    <w:rsid w:val="00F75CEE"/>
    <w:rsid w:val="00F76EEC"/>
    <w:rsid w:val="00F77150"/>
    <w:rsid w:val="00F836E9"/>
    <w:rsid w:val="00F84512"/>
    <w:rsid w:val="00F868B1"/>
    <w:rsid w:val="00F878EF"/>
    <w:rsid w:val="00F96273"/>
    <w:rsid w:val="00FA00B4"/>
    <w:rsid w:val="00FA307B"/>
    <w:rsid w:val="00FA4D58"/>
    <w:rsid w:val="00FB4201"/>
    <w:rsid w:val="00FC0EB6"/>
    <w:rsid w:val="00FC2FF2"/>
    <w:rsid w:val="00FC67FD"/>
    <w:rsid w:val="00FD2774"/>
    <w:rsid w:val="00FD54FC"/>
    <w:rsid w:val="00FD590A"/>
    <w:rsid w:val="00FD7BC4"/>
    <w:rsid w:val="00FD7C11"/>
    <w:rsid w:val="00FE193C"/>
    <w:rsid w:val="00FE2F5D"/>
    <w:rsid w:val="00FE40D7"/>
    <w:rsid w:val="00FF1174"/>
    <w:rsid w:val="00FF6E70"/>
    <w:rsid w:val="00FF795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2E8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i/>
      <w:sz w:val="24"/>
    </w:rPr>
  </w:style>
  <w:style w:type="paragraph" w:styleId="Heading2">
    <w:name w:val="heading 2"/>
    <w:basedOn w:val="Normal"/>
    <w:next w:val="Normal"/>
    <w:qFormat/>
    <w:pPr>
      <w:keepNext/>
      <w:outlineLvl w:val="1"/>
    </w:pPr>
    <w:rPr>
      <w:b/>
      <w:sz w:val="24"/>
    </w:rPr>
  </w:style>
  <w:style w:type="paragraph" w:styleId="Heading3">
    <w:name w:val="heading 3"/>
    <w:basedOn w:val="Normal"/>
    <w:next w:val="Normal"/>
    <w:qFormat/>
    <w:pPr>
      <w:keepNext/>
      <w:outlineLvl w:val="2"/>
    </w:pPr>
    <w:rPr>
      <w:sz w:val="24"/>
    </w:rPr>
  </w:style>
  <w:style w:type="paragraph" w:styleId="Heading4">
    <w:name w:val="heading 4"/>
    <w:basedOn w:val="Normal"/>
    <w:next w:val="Normal"/>
    <w:qFormat/>
    <w:pPr>
      <w:keepNext/>
      <w:ind w:left="720"/>
      <w:outlineLvl w:val="3"/>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ind w:left="720"/>
    </w:pPr>
    <w:rPr>
      <w:snapToGrid w:val="0"/>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semiHidden/>
  </w:style>
  <w:style w:type="paragraph" w:styleId="CommentSubject">
    <w:name w:val="annotation subject"/>
    <w:basedOn w:val="CommentText"/>
    <w:next w:val="CommentText"/>
    <w:semiHidden/>
    <w:rsid w:val="00FA4D58"/>
    <w:rPr>
      <w:b/>
      <w:bCs/>
    </w:rPr>
  </w:style>
  <w:style w:type="paragraph" w:styleId="BalloonText">
    <w:name w:val="Balloon Text"/>
    <w:basedOn w:val="Normal"/>
    <w:semiHidden/>
    <w:rsid w:val="00FA4D58"/>
    <w:rPr>
      <w:rFonts w:ascii="Tahoma" w:hAnsi="Tahoma" w:cs="Tahoma"/>
      <w:sz w:val="16"/>
      <w:szCs w:val="16"/>
    </w:rPr>
  </w:style>
  <w:style w:type="character" w:styleId="Emphasis">
    <w:name w:val="Emphasis"/>
    <w:qFormat/>
    <w:rsid w:val="00CF6220"/>
    <w:rPr>
      <w:i/>
      <w:iCs/>
    </w:rPr>
  </w:style>
  <w:style w:type="paragraph" w:styleId="HTMLPreformatted">
    <w:name w:val="HTML Preformatted"/>
    <w:basedOn w:val="Normal"/>
    <w:link w:val="HTMLPreformattedChar"/>
    <w:rsid w:val="002819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rsid w:val="0028197F"/>
    <w:rPr>
      <w:rFonts w:ascii="Courier New" w:hAnsi="Courier New" w:cs="Courier New"/>
    </w:rPr>
  </w:style>
  <w:style w:type="paragraph" w:customStyle="1" w:styleId="Default">
    <w:name w:val="Default"/>
    <w:rsid w:val="00E878CF"/>
    <w:pPr>
      <w:autoSpaceDE w:val="0"/>
      <w:autoSpaceDN w:val="0"/>
      <w:adjustRightInd w:val="0"/>
    </w:pPr>
    <w:rPr>
      <w:rFonts w:eastAsia="Calibri"/>
      <w:color w:val="000000"/>
      <w:sz w:val="24"/>
      <w:szCs w:val="24"/>
    </w:rPr>
  </w:style>
  <w:style w:type="character" w:customStyle="1" w:styleId="UnresolvedMention1">
    <w:name w:val="Unresolved Mention1"/>
    <w:basedOn w:val="DefaultParagraphFont"/>
    <w:uiPriority w:val="99"/>
    <w:semiHidden/>
    <w:unhideWhenUsed/>
    <w:rsid w:val="002C66AC"/>
    <w:rPr>
      <w:color w:val="808080"/>
      <w:shd w:val="clear" w:color="auto" w:fill="E6E6E6"/>
    </w:rPr>
  </w:style>
  <w:style w:type="paragraph" w:styleId="Revision">
    <w:name w:val="Revision"/>
    <w:hidden/>
    <w:uiPriority w:val="99"/>
    <w:semiHidden/>
    <w:rsid w:val="00827E30"/>
  </w:style>
  <w:style w:type="paragraph" w:styleId="NormalWeb">
    <w:name w:val="Normal (Web)"/>
    <w:basedOn w:val="Normal"/>
    <w:uiPriority w:val="99"/>
    <w:semiHidden/>
    <w:unhideWhenUsed/>
    <w:rsid w:val="002C1746"/>
    <w:pPr>
      <w:spacing w:before="100" w:beforeAutospacing="1" w:after="100" w:afterAutospacing="1"/>
      <w:ind w:firstLine="480"/>
    </w:pPr>
    <w:rPr>
      <w:sz w:val="24"/>
      <w:szCs w:val="24"/>
    </w:rPr>
  </w:style>
  <w:style w:type="character" w:styleId="UnresolvedMention">
    <w:name w:val="Unresolved Mention"/>
    <w:basedOn w:val="DefaultParagraphFont"/>
    <w:uiPriority w:val="99"/>
    <w:semiHidden/>
    <w:unhideWhenUsed/>
    <w:rsid w:val="00516DA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1214</Words>
  <Characters>9973</Characters>
  <Application>Microsoft Office Word</Application>
  <DocSecurity>0</DocSecurity>
  <Lines>83</Lines>
  <Paragraphs>22</Paragraphs>
  <ScaleCrop>false</ScaleCrop>
  <HeadingPairs>
    <vt:vector size="2" baseType="variant">
      <vt:variant>
        <vt:lpstr>Title</vt:lpstr>
      </vt:variant>
      <vt:variant>
        <vt:i4>1</vt:i4>
      </vt:variant>
    </vt:vector>
  </HeadingPairs>
  <TitlesOfParts>
    <vt:vector size="1" baseType="lpstr">
      <vt:lpstr>WD-17-07, Change 1, Storage and Use of Disability-Related and Medical Information—Update</vt:lpstr>
    </vt:vector>
  </TitlesOfParts>
  <Company/>
  <LinksUpToDate>false</LinksUpToDate>
  <CharactersWithSpaces>11165</CharactersWithSpaces>
  <SharedDoc>false</SharedDoc>
  <HLinks>
    <vt:vector size="12" baseType="variant">
      <vt:variant>
        <vt:i4>6094888</vt:i4>
      </vt:variant>
      <vt:variant>
        <vt:i4>3</vt:i4>
      </vt:variant>
      <vt:variant>
        <vt:i4>0</vt:i4>
      </vt:variant>
      <vt:variant>
        <vt:i4>5</vt:i4>
      </vt:variant>
      <vt:variant>
        <vt:lpwstr>mailto:workforce.editing@twc.state.tx.us</vt:lpwstr>
      </vt:variant>
      <vt:variant>
        <vt:lpwstr/>
      </vt:variant>
      <vt:variant>
        <vt:i4>8257549</vt:i4>
      </vt:variant>
      <vt:variant>
        <vt:i4>0</vt:i4>
      </vt:variant>
      <vt:variant>
        <vt:i4>0</vt:i4>
      </vt:variant>
      <vt:variant>
        <vt:i4>5</vt:i4>
      </vt:variant>
      <vt:variant>
        <vt:lpwstr>mailto:wfpolicy.clarifications@twc.state.tx.us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WD-17-07, Change 1, Storage and Use of Disability-Related and Medical Information—Update</dc:title>
  <dc:subject/>
  <dc:creator/>
  <cp:keywords/>
  <cp:lastModifiedBy/>
  <cp:revision>1</cp:revision>
  <dcterms:created xsi:type="dcterms:W3CDTF">2018-01-26T19:40:00Z</dcterms:created>
  <dcterms:modified xsi:type="dcterms:W3CDTF">2018-01-26T20:23:00Z</dcterms:modified>
</cp:coreProperties>
</file>